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0E206" w14:textId="155C4C53" w:rsidR="00B81ED4" w:rsidRPr="00C80C4F" w:rsidRDefault="00B81ED4" w:rsidP="008F7700">
      <w:pPr>
        <w:pStyle w:val="TopInfo"/>
        <w:rPr>
          <w:rFonts w:cs="Times New Roman"/>
        </w:rPr>
      </w:pPr>
      <w:r w:rsidRPr="00C80C4F">
        <w:rPr>
          <w:b/>
        </w:rPr>
        <w:t>User Story Number:</w:t>
      </w:r>
      <w:r w:rsidR="003C742E" w:rsidRPr="00C80C4F">
        <w:t xml:space="preserve"> </w:t>
      </w:r>
      <w:r w:rsidR="003C742E" w:rsidRPr="00C80C4F">
        <w:rPr>
          <w:rFonts w:cs="Times New Roman"/>
        </w:rPr>
        <w:t>USIN-</w:t>
      </w:r>
      <w:r w:rsidR="0003475F">
        <w:rPr>
          <w:rFonts w:cs="Times New Roman"/>
        </w:rPr>
        <w:t>038</w:t>
      </w:r>
    </w:p>
    <w:p w14:paraId="7300E207" w14:textId="779EE671" w:rsidR="00B81ED4" w:rsidRPr="00C80C4F" w:rsidRDefault="00B81ED4" w:rsidP="008F7700">
      <w:pPr>
        <w:pStyle w:val="TopInfo"/>
      </w:pPr>
      <w:r w:rsidRPr="00C80C4F">
        <w:rPr>
          <w:b/>
        </w:rPr>
        <w:t>User Story Name:</w:t>
      </w:r>
      <w:r w:rsidR="00DC46E2" w:rsidRPr="00C80C4F">
        <w:t xml:space="preserve"> </w:t>
      </w:r>
      <w:r w:rsidR="005136F1" w:rsidRPr="00C80C4F">
        <w:t xml:space="preserve">Prevent Duplicates </w:t>
      </w:r>
      <w:r w:rsidR="00AF037B" w:rsidRPr="00C80C4F">
        <w:t>during</w:t>
      </w:r>
      <w:r w:rsidR="005136F1" w:rsidRPr="00C80C4F">
        <w:t xml:space="preserve"> Insurance Import</w:t>
      </w:r>
    </w:p>
    <w:p w14:paraId="7CBA4B1A" w14:textId="11E01058" w:rsidR="006D565F" w:rsidRDefault="006D565F" w:rsidP="008F7700">
      <w:pPr>
        <w:pStyle w:val="TopInfo"/>
        <w:rPr>
          <w:b/>
        </w:rPr>
      </w:pPr>
      <w:r>
        <w:rPr>
          <w:b/>
        </w:rPr>
        <w:t>Product Backlog ID: 71</w:t>
      </w:r>
    </w:p>
    <w:p w14:paraId="7300E208" w14:textId="5BDFC906" w:rsidR="00B81ED4" w:rsidRPr="00C80C4F" w:rsidRDefault="006D565F" w:rsidP="008F7700">
      <w:pPr>
        <w:pStyle w:val="TopInfo"/>
      </w:pPr>
      <w:r>
        <w:rPr>
          <w:b/>
        </w:rPr>
        <w:t xml:space="preserve">Backlog </w:t>
      </w:r>
      <w:r w:rsidR="00B81ED4" w:rsidRPr="00C80C4F">
        <w:rPr>
          <w:b/>
        </w:rPr>
        <w:t>Priority:</w:t>
      </w:r>
      <w:r w:rsidR="00B81ED4" w:rsidRPr="00C80C4F">
        <w:t xml:space="preserve"> </w:t>
      </w:r>
      <w:r w:rsidR="00B81ED4" w:rsidRPr="00C80C4F">
        <w:rPr>
          <w:rFonts w:cs="Times New Roman"/>
        </w:rPr>
        <w:t>(High, Medium, Low)</w:t>
      </w:r>
      <w:r w:rsidR="005907D1" w:rsidRPr="00C80C4F">
        <w:rPr>
          <w:rFonts w:cs="Times New Roman"/>
        </w:rPr>
        <w:t xml:space="preserve"> High Priority; xx Relative Size</w:t>
      </w:r>
    </w:p>
    <w:p w14:paraId="332FC8D7" w14:textId="4B38BBE4" w:rsidR="006D565F" w:rsidRDefault="006D565F" w:rsidP="008F7700">
      <w:pPr>
        <w:pStyle w:val="TopInfo"/>
        <w:rPr>
          <w:b/>
        </w:rPr>
      </w:pPr>
      <w:r>
        <w:rPr>
          <w:b/>
        </w:rPr>
        <w:t>Initial Sizing Estimate</w:t>
      </w:r>
    </w:p>
    <w:p w14:paraId="7300E209" w14:textId="6C568FE4" w:rsidR="00B81ED4" w:rsidRPr="00C80C4F" w:rsidRDefault="00ED055A" w:rsidP="008F7700">
      <w:pPr>
        <w:pStyle w:val="TopInfo"/>
        <w:rPr>
          <w:b/>
        </w:rPr>
      </w:pPr>
      <w:r w:rsidRPr="00C80C4F">
        <w:rPr>
          <w:b/>
        </w:rPr>
        <w:t>Rational ID</w:t>
      </w:r>
      <w:r w:rsidR="00B81ED4" w:rsidRPr="00C80C4F">
        <w:rPr>
          <w:b/>
        </w:rPr>
        <w:t>:</w:t>
      </w:r>
    </w:p>
    <w:p w14:paraId="7300E20B" w14:textId="11044CC0" w:rsidR="00B81ED4" w:rsidRPr="00C80C4F" w:rsidRDefault="00B81ED4" w:rsidP="008F7700">
      <w:pPr>
        <w:pStyle w:val="TopInfo"/>
      </w:pPr>
      <w:r w:rsidRPr="00C80C4F">
        <w:rPr>
          <w:b/>
        </w:rPr>
        <w:t>Author:</w:t>
      </w:r>
      <w:r w:rsidR="003C742E" w:rsidRPr="00C80C4F">
        <w:t xml:space="preserve"> </w:t>
      </w:r>
      <w:proofErr w:type="spellStart"/>
      <w:r w:rsidR="005136F1" w:rsidRPr="00C80C4F">
        <w:rPr>
          <w:rFonts w:cs="Times New Roman"/>
        </w:rPr>
        <w:t>eInsurance</w:t>
      </w:r>
      <w:proofErr w:type="spellEnd"/>
      <w:r w:rsidR="005136F1" w:rsidRPr="00C80C4F">
        <w:rPr>
          <w:rFonts w:cs="Times New Roman"/>
        </w:rPr>
        <w:t xml:space="preserve"> </w:t>
      </w:r>
    </w:p>
    <w:p w14:paraId="301FFBA0" w14:textId="47B9206C" w:rsidR="006F762D" w:rsidRPr="00C80C4F" w:rsidRDefault="006F762D" w:rsidP="006F762D">
      <w:pPr>
        <w:pStyle w:val="Heading1"/>
        <w:rPr>
          <w:rFonts w:asciiTheme="minorHAnsi" w:hAnsiTheme="minorHAnsi"/>
        </w:rPr>
      </w:pPr>
      <w:r w:rsidRPr="00C80C4F">
        <w:rPr>
          <w:rFonts w:asciiTheme="minorHAnsi" w:hAnsiTheme="minorHAnsi"/>
        </w:rPr>
        <w:t xml:space="preserve">Background </w:t>
      </w:r>
    </w:p>
    <w:p w14:paraId="43305694" w14:textId="4796CFEF" w:rsidR="00ED2911" w:rsidRPr="00C80C4F" w:rsidRDefault="005136F1" w:rsidP="00090C6C">
      <w:pPr>
        <w:pStyle w:val="BodyText"/>
        <w:rPr>
          <w:rFonts w:asciiTheme="minorHAnsi" w:hAnsiTheme="minorHAnsi"/>
        </w:rPr>
      </w:pPr>
      <w:r w:rsidRPr="00C80C4F">
        <w:rPr>
          <w:rFonts w:asciiTheme="minorHAnsi" w:hAnsiTheme="minorHAnsi"/>
        </w:rPr>
        <w:t xml:space="preserve">Multiple options can be used to import insurance information from </w:t>
      </w:r>
      <w:proofErr w:type="spellStart"/>
      <w:r w:rsidRPr="00C80C4F">
        <w:rPr>
          <w:rFonts w:asciiTheme="minorHAnsi" w:hAnsiTheme="minorHAnsi"/>
        </w:rPr>
        <w:t>VistA</w:t>
      </w:r>
      <w:proofErr w:type="spellEnd"/>
      <w:r w:rsidRPr="00C80C4F">
        <w:rPr>
          <w:rFonts w:asciiTheme="minorHAnsi" w:hAnsiTheme="minorHAnsi"/>
        </w:rPr>
        <w:t xml:space="preserve"> database A into </w:t>
      </w:r>
      <w:proofErr w:type="spellStart"/>
      <w:r w:rsidRPr="00C80C4F">
        <w:rPr>
          <w:rFonts w:asciiTheme="minorHAnsi" w:hAnsiTheme="minorHAnsi"/>
        </w:rPr>
        <w:t>VistA</w:t>
      </w:r>
      <w:proofErr w:type="spellEnd"/>
      <w:r w:rsidRPr="00C80C4F">
        <w:rPr>
          <w:rFonts w:asciiTheme="minorHAnsi" w:hAnsiTheme="minorHAnsi"/>
        </w:rPr>
        <w:t xml:space="preserve"> database B.  Most options are automatically tied to pulling a previously registered patient into your database.  Example: Patient A initially registers at VAMC A.  VAMC A collects Patient A’s Medicare, Humana and Express Scripts; loads them into patient insurance </w:t>
      </w:r>
      <w:proofErr w:type="spellStart"/>
      <w:r w:rsidRPr="00C80C4F">
        <w:rPr>
          <w:rFonts w:asciiTheme="minorHAnsi" w:hAnsiTheme="minorHAnsi"/>
        </w:rPr>
        <w:t>subfile</w:t>
      </w:r>
      <w:proofErr w:type="spellEnd"/>
      <w:r w:rsidRPr="00C80C4F">
        <w:rPr>
          <w:rFonts w:asciiTheme="minorHAnsi" w:hAnsiTheme="minorHAnsi"/>
        </w:rPr>
        <w:t xml:space="preserve">.  Patient A now visits VAMC B and VAMC B imports the patient information, including insurance and the 3 existing insurance records make buffer entries in VAMC B.  3 years later VAMC B has 5 more policies on file, some old/some new.  Patient A now goes to VAMC C.  VAMC C registers Patient A and imports information from VAMC A + VAMC B.  VAMC C now gets 2 Medicare entries, 2 Humana entries, 2 Express Scripts entries plus the other 5 policies loaded.  That’s 11 buffer entries in VAMC C.  10 years later Patient A may have been to 10 VAMCs in their lifespan and VAMC 11 now gets </w:t>
      </w:r>
      <w:r w:rsidR="00AF037B" w:rsidRPr="00C80C4F">
        <w:rPr>
          <w:rFonts w:asciiTheme="minorHAnsi" w:hAnsiTheme="minorHAnsi"/>
        </w:rPr>
        <w:t>tons of buffer entries with many duplicates.</w:t>
      </w:r>
    </w:p>
    <w:p w14:paraId="5A5BAF57" w14:textId="4373E0E2" w:rsidR="005136F1" w:rsidRPr="00C80C4F" w:rsidRDefault="005136F1" w:rsidP="00090C6C">
      <w:pPr>
        <w:pStyle w:val="BodyText"/>
        <w:rPr>
          <w:rFonts w:asciiTheme="minorHAnsi" w:hAnsiTheme="minorHAnsi"/>
        </w:rPr>
      </w:pPr>
      <w:r w:rsidRPr="00C80C4F">
        <w:rPr>
          <w:rFonts w:asciiTheme="minorHAnsi" w:hAnsiTheme="minorHAnsi"/>
        </w:rPr>
        <w:t>We need the ability to weed out the bad</w:t>
      </w:r>
      <w:r w:rsidR="002A03A0" w:rsidRPr="00C80C4F">
        <w:rPr>
          <w:rFonts w:asciiTheme="minorHAnsi" w:hAnsiTheme="minorHAnsi"/>
        </w:rPr>
        <w:t xml:space="preserve"> (ex: expired)</w:t>
      </w:r>
      <w:r w:rsidRPr="00C80C4F">
        <w:rPr>
          <w:rFonts w:asciiTheme="minorHAnsi" w:hAnsiTheme="minorHAnsi"/>
        </w:rPr>
        <w:t xml:space="preserve"> and duplicate information when patients have a long </w:t>
      </w:r>
      <w:r w:rsidR="00AF037B" w:rsidRPr="00C80C4F">
        <w:rPr>
          <w:rFonts w:asciiTheme="minorHAnsi" w:hAnsiTheme="minorHAnsi"/>
        </w:rPr>
        <w:t>history of insurance and multiple visits to different VAMCs.</w:t>
      </w:r>
    </w:p>
    <w:p w14:paraId="7FB3EBE5" w14:textId="346DBBDC" w:rsidR="00AF037B" w:rsidRDefault="00AF037B" w:rsidP="00090C6C">
      <w:pPr>
        <w:pStyle w:val="BodyText"/>
        <w:rPr>
          <w:rFonts w:asciiTheme="minorHAnsi" w:hAnsiTheme="minorHAnsi"/>
        </w:rPr>
      </w:pPr>
      <w:r w:rsidRPr="00C80C4F">
        <w:rPr>
          <w:rFonts w:asciiTheme="minorHAnsi" w:hAnsiTheme="minorHAnsi"/>
        </w:rPr>
        <w:t>We also noticed that one of the import options (unknown which one) imports data into the wrong fields when filing into the buffer.</w:t>
      </w:r>
    </w:p>
    <w:p w14:paraId="5BF596C8" w14:textId="28F79429" w:rsidR="001C2C56" w:rsidRPr="00C80C4F" w:rsidRDefault="001C2C56" w:rsidP="001C2C56">
      <w:pPr>
        <w:pStyle w:val="BodyTex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Some entries imported are marked as already verified and when posted to the patient policy, the </w:t>
      </w:r>
      <w:proofErr w:type="gramStart"/>
      <w:r>
        <w:rPr>
          <w:rFonts w:asciiTheme="minorHAnsi" w:hAnsiTheme="minorHAnsi"/>
        </w:rPr>
        <w:t>date verified and verified by fields indicate</w:t>
      </w:r>
      <w:proofErr w:type="gramEnd"/>
      <w:r>
        <w:rPr>
          <w:rFonts w:asciiTheme="minorHAnsi" w:hAnsiTheme="minorHAnsi"/>
        </w:rPr>
        <w:t xml:space="preserve"> a date in the past and the person who triggered the import.  </w:t>
      </w:r>
      <w:proofErr w:type="spellStart"/>
      <w:r>
        <w:rPr>
          <w:rFonts w:asciiTheme="minorHAnsi" w:hAnsiTheme="minorHAnsi"/>
        </w:rPr>
        <w:t>VistA</w:t>
      </w:r>
      <w:proofErr w:type="spellEnd"/>
      <w:r>
        <w:rPr>
          <w:rFonts w:asciiTheme="minorHAnsi" w:hAnsiTheme="minorHAnsi"/>
        </w:rPr>
        <w:t xml:space="preserve"> buffer shows this information using EE (Expand Entry) and ICB shows this with an asterisk (*) next to the patient name.</w:t>
      </w:r>
    </w:p>
    <w:p w14:paraId="6E61C2A0" w14:textId="77777777" w:rsidR="00863371" w:rsidRPr="00C80C4F" w:rsidRDefault="00863371" w:rsidP="00863371">
      <w:pPr>
        <w:pStyle w:val="Heading1"/>
        <w:rPr>
          <w:rFonts w:asciiTheme="minorHAnsi" w:hAnsiTheme="minorHAnsi"/>
        </w:rPr>
      </w:pPr>
      <w:r w:rsidRPr="00C80C4F">
        <w:rPr>
          <w:rFonts w:asciiTheme="minorHAnsi" w:hAnsiTheme="minorHAnsi"/>
        </w:rPr>
        <w:t>Story</w:t>
      </w:r>
    </w:p>
    <w:p w14:paraId="7300E20D" w14:textId="3BB9A281" w:rsidR="005D7AD4" w:rsidRPr="00C80C4F" w:rsidRDefault="00D72571" w:rsidP="008F7700">
      <w:pPr>
        <w:pStyle w:val="Story"/>
        <w:rPr>
          <w:rFonts w:cs="Times New Roman"/>
        </w:rPr>
      </w:pPr>
      <w:r w:rsidRPr="00C80C4F">
        <w:rPr>
          <w:rFonts w:cs="Times New Roman"/>
        </w:rPr>
        <w:t xml:space="preserve">As </w:t>
      </w:r>
      <w:r w:rsidR="004678F5">
        <w:rPr>
          <w:rFonts w:cs="Times New Roman"/>
        </w:rPr>
        <w:t>an insurance verifier</w:t>
      </w:r>
      <w:r w:rsidRPr="00C80C4F">
        <w:rPr>
          <w:rFonts w:cs="Times New Roman"/>
        </w:rPr>
        <w:t xml:space="preserve">, I </w:t>
      </w:r>
      <w:r w:rsidR="004678F5">
        <w:rPr>
          <w:rFonts w:cs="Times New Roman"/>
        </w:rPr>
        <w:t xml:space="preserve">do not </w:t>
      </w:r>
      <w:r w:rsidRPr="00C80C4F">
        <w:rPr>
          <w:rFonts w:cs="Times New Roman"/>
        </w:rPr>
        <w:t xml:space="preserve">want </w:t>
      </w:r>
      <w:r w:rsidR="004678F5">
        <w:rPr>
          <w:rFonts w:cs="Times New Roman"/>
        </w:rPr>
        <w:t>to see duplicate imported buffer entries or buffer entries that are marked as verified so that I have accurate information.</w:t>
      </w:r>
    </w:p>
    <w:p w14:paraId="54C9D074" w14:textId="5D4EC77C" w:rsidR="00AF037B" w:rsidRPr="00C80C4F" w:rsidRDefault="00AF037B" w:rsidP="008F7700">
      <w:pPr>
        <w:pStyle w:val="Heading1"/>
        <w:rPr>
          <w:rFonts w:asciiTheme="minorHAnsi" w:hAnsiTheme="minorHAnsi"/>
          <w:b w:val="0"/>
        </w:rPr>
      </w:pPr>
      <w:r w:rsidRPr="00C80C4F">
        <w:rPr>
          <w:rFonts w:asciiTheme="minorHAnsi" w:eastAsia="Times New Roman" w:hAnsiTheme="minorHAnsi"/>
          <w:b w:val="0"/>
        </w:rPr>
        <w:lastRenderedPageBreak/>
        <w:t xml:space="preserve">The </w:t>
      </w:r>
      <w:proofErr w:type="spellStart"/>
      <w:r w:rsidRPr="00C80C4F">
        <w:rPr>
          <w:rFonts w:asciiTheme="minorHAnsi" w:eastAsia="Times New Roman" w:hAnsiTheme="minorHAnsi"/>
          <w:b w:val="0"/>
        </w:rPr>
        <w:t>VistA</w:t>
      </w:r>
      <w:proofErr w:type="spellEnd"/>
      <w:r w:rsidRPr="00C80C4F">
        <w:rPr>
          <w:rFonts w:asciiTheme="minorHAnsi" w:eastAsia="Times New Roman" w:hAnsiTheme="minorHAnsi"/>
          <w:b w:val="0"/>
        </w:rPr>
        <w:t xml:space="preserve"> “registration software” will create just one entry in </w:t>
      </w:r>
      <w:proofErr w:type="spellStart"/>
      <w:r w:rsidRPr="00C80C4F">
        <w:rPr>
          <w:rFonts w:asciiTheme="minorHAnsi" w:eastAsia="Times New Roman" w:hAnsiTheme="minorHAnsi"/>
          <w:b w:val="0"/>
        </w:rPr>
        <w:t>VistA</w:t>
      </w:r>
      <w:proofErr w:type="spellEnd"/>
      <w:r w:rsidRPr="00C80C4F">
        <w:rPr>
          <w:rFonts w:asciiTheme="minorHAnsi" w:eastAsia="Times New Roman" w:hAnsiTheme="minorHAnsi"/>
          <w:b w:val="0"/>
        </w:rPr>
        <w:t xml:space="preserve"> for each unique insurance </w:t>
      </w:r>
      <w:r w:rsidRPr="001C0C4D">
        <w:rPr>
          <w:rFonts w:asciiTheme="minorHAnsi" w:eastAsia="Times New Roman" w:hAnsiTheme="minorHAnsi"/>
          <w:b w:val="0"/>
          <w:color w:val="auto"/>
        </w:rPr>
        <w:t xml:space="preserve">policy not already on file regardless </w:t>
      </w:r>
      <w:r w:rsidRPr="00C80C4F">
        <w:rPr>
          <w:rFonts w:asciiTheme="minorHAnsi" w:eastAsia="Times New Roman" w:hAnsiTheme="minorHAnsi"/>
          <w:b w:val="0"/>
        </w:rPr>
        <w:t>if duplicates are imported from multiple locations.</w:t>
      </w:r>
    </w:p>
    <w:p w14:paraId="78E85979" w14:textId="70779F04" w:rsidR="00AF037B" w:rsidRPr="001C0C4D" w:rsidRDefault="00AF037B" w:rsidP="008F7700">
      <w:pPr>
        <w:pStyle w:val="Heading1"/>
        <w:rPr>
          <w:rFonts w:asciiTheme="minorHAnsi" w:hAnsiTheme="minorHAnsi"/>
          <w:b w:val="0"/>
          <w:color w:val="auto"/>
        </w:rPr>
      </w:pPr>
      <w:r w:rsidRPr="001C0C4D">
        <w:rPr>
          <w:rFonts w:asciiTheme="minorHAnsi" w:eastAsia="Times New Roman" w:hAnsiTheme="minorHAnsi"/>
          <w:b w:val="0"/>
          <w:color w:val="auto"/>
        </w:rPr>
        <w:t xml:space="preserve">The </w:t>
      </w:r>
      <w:proofErr w:type="spellStart"/>
      <w:r w:rsidRPr="001C0C4D">
        <w:rPr>
          <w:rFonts w:asciiTheme="minorHAnsi" w:eastAsia="Times New Roman" w:hAnsiTheme="minorHAnsi"/>
          <w:b w:val="0"/>
          <w:color w:val="auto"/>
        </w:rPr>
        <w:t>VistA</w:t>
      </w:r>
      <w:proofErr w:type="spellEnd"/>
      <w:r w:rsidRPr="001C0C4D">
        <w:rPr>
          <w:rFonts w:asciiTheme="minorHAnsi" w:eastAsia="Times New Roman" w:hAnsiTheme="minorHAnsi"/>
          <w:b w:val="0"/>
          <w:color w:val="auto"/>
        </w:rPr>
        <w:t xml:space="preserve"> Remote Insurance Query will create one entry in </w:t>
      </w:r>
      <w:proofErr w:type="spellStart"/>
      <w:r w:rsidRPr="001C0C4D">
        <w:rPr>
          <w:rFonts w:asciiTheme="minorHAnsi" w:eastAsia="Times New Roman" w:hAnsiTheme="minorHAnsi"/>
          <w:b w:val="0"/>
          <w:color w:val="auto"/>
        </w:rPr>
        <w:t>VistA</w:t>
      </w:r>
      <w:proofErr w:type="spellEnd"/>
      <w:r w:rsidRPr="001C0C4D">
        <w:rPr>
          <w:rFonts w:asciiTheme="minorHAnsi" w:eastAsia="Times New Roman" w:hAnsiTheme="minorHAnsi"/>
          <w:b w:val="0"/>
          <w:color w:val="auto"/>
        </w:rPr>
        <w:t xml:space="preserve"> for each unique insurance policy not already on file regardless if duplicates are imported from multiple locations.  Note: this method is a blind push</w:t>
      </w:r>
      <w:r w:rsidR="00381055">
        <w:rPr>
          <w:rFonts w:asciiTheme="minorHAnsi" w:eastAsia="Times New Roman" w:hAnsiTheme="minorHAnsi"/>
          <w:b w:val="0"/>
          <w:color w:val="auto"/>
        </w:rPr>
        <w:t>.</w:t>
      </w:r>
      <w:r w:rsidRPr="001C0C4D">
        <w:rPr>
          <w:rFonts w:asciiTheme="minorHAnsi" w:eastAsia="Times New Roman" w:hAnsiTheme="minorHAnsi"/>
          <w:b w:val="0"/>
          <w:color w:val="auto"/>
        </w:rPr>
        <w:t xml:space="preserve"> </w:t>
      </w:r>
    </w:p>
    <w:p w14:paraId="7300E224" w14:textId="77777777" w:rsidR="00B81ED4" w:rsidRPr="00C80C4F" w:rsidRDefault="00B81ED4" w:rsidP="008F7700">
      <w:pPr>
        <w:pStyle w:val="Heading1"/>
        <w:rPr>
          <w:rFonts w:asciiTheme="minorHAnsi" w:hAnsiTheme="minorHAnsi"/>
        </w:rPr>
      </w:pPr>
      <w:r w:rsidRPr="00C80C4F">
        <w:rPr>
          <w:rFonts w:asciiTheme="minorHAnsi" w:hAnsiTheme="minorHAnsi"/>
        </w:rPr>
        <w:t>Conversation</w:t>
      </w:r>
    </w:p>
    <w:p w14:paraId="7DE488F3" w14:textId="66D6C937" w:rsidR="00D72571" w:rsidRDefault="00D72571" w:rsidP="00FB48DE">
      <w:pPr>
        <w:spacing w:after="0"/>
      </w:pPr>
      <w:r w:rsidRPr="00C80C4F">
        <w:t xml:space="preserve">Problem: </w:t>
      </w:r>
      <w:r w:rsidR="00FB48DE">
        <w:t xml:space="preserve"> T</w:t>
      </w:r>
      <w:r w:rsidRPr="00C80C4F">
        <w:t xml:space="preserve">oo many buffer entries are made when patient is registered in a new </w:t>
      </w:r>
      <w:proofErr w:type="spellStart"/>
      <w:r w:rsidRPr="00C80C4F">
        <w:t>VistA</w:t>
      </w:r>
      <w:proofErr w:type="spellEnd"/>
      <w:r w:rsidRPr="00C80C4F">
        <w:t xml:space="preserve">.  </w:t>
      </w:r>
    </w:p>
    <w:p w14:paraId="38A866A6" w14:textId="58F22729" w:rsidR="00461978" w:rsidRPr="00C80C4F" w:rsidRDefault="00461978" w:rsidP="00FB48DE">
      <w:pPr>
        <w:spacing w:after="0"/>
      </w:pPr>
      <w:r>
        <w:t xml:space="preserve">Problem:  Some entries </w:t>
      </w:r>
      <w:r w:rsidR="00FB48DE">
        <w:t xml:space="preserve">are </w:t>
      </w:r>
      <w:r>
        <w:t>marked as verified while still in the buffer.</w:t>
      </w:r>
    </w:p>
    <w:p w14:paraId="5CD5241D" w14:textId="77777777" w:rsidR="00FB48DE" w:rsidRDefault="00FB48DE" w:rsidP="00D72571"/>
    <w:p w14:paraId="57ABCCC7" w14:textId="25F8D6B8" w:rsidR="00D72571" w:rsidRPr="00C80C4F" w:rsidRDefault="00FB48DE" w:rsidP="00D72571">
      <w:r>
        <w:t xml:space="preserve">Information from </w:t>
      </w:r>
      <w:proofErr w:type="spellStart"/>
      <w:r>
        <w:t>eBusiness</w:t>
      </w:r>
      <w:proofErr w:type="spellEnd"/>
      <w:r>
        <w:t xml:space="preserve"> team:</w:t>
      </w:r>
    </w:p>
    <w:p w14:paraId="74DBC129" w14:textId="3BFEED1F" w:rsidR="00D72571" w:rsidRPr="00C80C4F" w:rsidRDefault="00FB48DE" w:rsidP="00D72571">
      <w:pPr>
        <w:pStyle w:val="ListParagraph"/>
        <w:numPr>
          <w:ilvl w:val="0"/>
          <w:numId w:val="11"/>
        </w:numPr>
        <w:spacing w:after="0" w:line="240" w:lineRule="auto"/>
      </w:pPr>
      <w:r>
        <w:t>W</w:t>
      </w:r>
      <w:r w:rsidR="00D72571" w:rsidRPr="00C80C4F">
        <w:t xml:space="preserve">hen </w:t>
      </w:r>
      <w:r>
        <w:t>a patient is registered,</w:t>
      </w:r>
      <w:r w:rsidR="00D72571" w:rsidRPr="00C80C4F">
        <w:t xml:space="preserve"> </w:t>
      </w:r>
      <w:proofErr w:type="spellStart"/>
      <w:r w:rsidR="00D72571" w:rsidRPr="00C80C4F">
        <w:t>VistA</w:t>
      </w:r>
      <w:proofErr w:type="spellEnd"/>
      <w:r w:rsidR="00D72571" w:rsidRPr="00C80C4F">
        <w:t xml:space="preserve"> automatically imports all the insurance policies into the receiving VAMC </w:t>
      </w:r>
      <w:proofErr w:type="spellStart"/>
      <w:r w:rsidR="00D72571" w:rsidRPr="00C80C4F">
        <w:t>VistA</w:t>
      </w:r>
      <w:proofErr w:type="spellEnd"/>
      <w:r w:rsidR="00D72571" w:rsidRPr="00C80C4F">
        <w:t xml:space="preserve"> buffer</w:t>
      </w:r>
      <w:r>
        <w:t>.</w:t>
      </w:r>
    </w:p>
    <w:p w14:paraId="2D8E3E0D" w14:textId="37E95FE0" w:rsidR="00D72571" w:rsidRPr="00C80C4F" w:rsidRDefault="00FB48DE" w:rsidP="00D72571">
      <w:pPr>
        <w:pStyle w:val="ListParagraph"/>
        <w:numPr>
          <w:ilvl w:val="1"/>
          <w:numId w:val="11"/>
        </w:numPr>
        <w:spacing w:after="0" w:line="240" w:lineRule="auto"/>
      </w:pPr>
      <w:r>
        <w:t>A</w:t>
      </w:r>
      <w:r w:rsidR="00D72571" w:rsidRPr="00C80C4F">
        <w:t xml:space="preserve">re they active or not? We don’t know if </w:t>
      </w:r>
      <w:r>
        <w:t>they are active or not. Unknown</w:t>
      </w:r>
      <w:r w:rsidR="00D72571" w:rsidRPr="00C80C4F">
        <w:t xml:space="preserve">.  </w:t>
      </w:r>
    </w:p>
    <w:p w14:paraId="44EF51D0" w14:textId="3DDB96C1" w:rsidR="00D72571" w:rsidRPr="00C80C4F" w:rsidRDefault="00D72571" w:rsidP="00D72571">
      <w:pPr>
        <w:pStyle w:val="ListParagraph"/>
        <w:numPr>
          <w:ilvl w:val="1"/>
          <w:numId w:val="11"/>
        </w:numPr>
        <w:spacing w:after="0" w:line="240" w:lineRule="auto"/>
      </w:pPr>
      <w:r w:rsidRPr="00C80C4F">
        <w:t>We know patient A can have multiple and duplicate entries made behind the scenes</w:t>
      </w:r>
      <w:r w:rsidR="00FB48DE">
        <w:t>.</w:t>
      </w:r>
    </w:p>
    <w:p w14:paraId="2C227147" w14:textId="77777777" w:rsidR="00D72571" w:rsidRPr="00C80C4F" w:rsidRDefault="00D72571" w:rsidP="00D72571">
      <w:pPr>
        <w:pStyle w:val="ListParagraph"/>
        <w:numPr>
          <w:ilvl w:val="1"/>
          <w:numId w:val="11"/>
        </w:numPr>
        <w:spacing w:after="0" w:line="240" w:lineRule="auto"/>
      </w:pPr>
      <w:r w:rsidRPr="00C80C4F">
        <w:t xml:space="preserve">The registration person doesn’t have an option to do or not to do this.  </w:t>
      </w:r>
    </w:p>
    <w:p w14:paraId="40608D08" w14:textId="6097280A" w:rsidR="00D72571" w:rsidRDefault="00FB48DE" w:rsidP="00D72571">
      <w:pPr>
        <w:pStyle w:val="ListParagraph"/>
        <w:numPr>
          <w:ilvl w:val="0"/>
          <w:numId w:val="11"/>
        </w:numPr>
        <w:spacing w:after="0" w:line="240" w:lineRule="auto"/>
      </w:pPr>
      <w:r>
        <w:t>Scenario:  Patient visits two sites and their</w:t>
      </w:r>
      <w:r w:rsidR="00D72571" w:rsidRPr="00C80C4F">
        <w:t xml:space="preserve"> policy is termed</w:t>
      </w:r>
      <w:r>
        <w:t>.  The patient</w:t>
      </w:r>
      <w:r w:rsidR="00D72571" w:rsidRPr="00C80C4F">
        <w:t xml:space="preserve"> present</w:t>
      </w:r>
      <w:r>
        <w:t>s at a third</w:t>
      </w:r>
      <w:r w:rsidR="00D72571" w:rsidRPr="00C80C4F">
        <w:t xml:space="preserve"> site</w:t>
      </w:r>
      <w:r>
        <w:t>.  The</w:t>
      </w:r>
      <w:r w:rsidR="00D72571" w:rsidRPr="00C80C4F">
        <w:t xml:space="preserve"> new site does not need </w:t>
      </w:r>
      <w:r>
        <w:t xml:space="preserve">the </w:t>
      </w:r>
      <w:r w:rsidR="00D72571" w:rsidRPr="00C80C4F">
        <w:t xml:space="preserve">expired policies because no back-billing is going to happen at </w:t>
      </w:r>
      <w:r>
        <w:t>the third</w:t>
      </w:r>
      <w:r w:rsidR="00D72571" w:rsidRPr="00C80C4F">
        <w:t xml:space="preserve"> site</w:t>
      </w:r>
      <w:r>
        <w:t>.  The third</w:t>
      </w:r>
      <w:r w:rsidR="00D72571" w:rsidRPr="00C80C4F">
        <w:t xml:space="preserve"> site needs to capture</w:t>
      </w:r>
      <w:r>
        <w:t xml:space="preserve"> the</w:t>
      </w:r>
      <w:r w:rsidR="00D72571" w:rsidRPr="00C80C4F">
        <w:t xml:space="preserve"> insurance </w:t>
      </w:r>
      <w:r>
        <w:t>that the patient has now.</w:t>
      </w:r>
    </w:p>
    <w:p w14:paraId="21E7EEE3" w14:textId="77777777" w:rsidR="00FB48DE" w:rsidRPr="00C80C4F" w:rsidRDefault="00FB48DE" w:rsidP="00D72571">
      <w:pPr>
        <w:pStyle w:val="ListParagraph"/>
        <w:numPr>
          <w:ilvl w:val="0"/>
          <w:numId w:val="11"/>
        </w:numPr>
        <w:spacing w:after="0" w:line="240" w:lineRule="auto"/>
      </w:pPr>
    </w:p>
    <w:p w14:paraId="530F3662" w14:textId="6A638AE1" w:rsidR="00D72571" w:rsidRPr="00C80C4F" w:rsidRDefault="00FB48DE" w:rsidP="00D72571">
      <w:r>
        <w:t xml:space="preserve">The </w:t>
      </w:r>
      <w:proofErr w:type="spellStart"/>
      <w:r>
        <w:t>eBusiness</w:t>
      </w:r>
      <w:proofErr w:type="spellEnd"/>
      <w:r>
        <w:t xml:space="preserve"> team is aware of</w:t>
      </w:r>
      <w:r w:rsidR="00D72571" w:rsidRPr="00C80C4F">
        <w:t xml:space="preserve"> these options</w:t>
      </w:r>
      <w:r>
        <w:t xml:space="preserve"> that</w:t>
      </w:r>
      <w:r w:rsidR="00D72571" w:rsidRPr="00C80C4F">
        <w:t xml:space="preserve"> make buffer entries </w:t>
      </w:r>
      <w:r>
        <w:t xml:space="preserve">and </w:t>
      </w:r>
      <w:r w:rsidR="00D50973">
        <w:t>others that may potentially make buffer entries</w:t>
      </w:r>
      <w:r>
        <w:t>:</w:t>
      </w:r>
    </w:p>
    <w:p w14:paraId="09A63C93" w14:textId="77777777" w:rsidR="00D72571" w:rsidRPr="003409AE" w:rsidRDefault="00D72571" w:rsidP="00D72571">
      <w:pPr>
        <w:pStyle w:val="ListParagraph"/>
        <w:numPr>
          <w:ilvl w:val="0"/>
          <w:numId w:val="10"/>
        </w:numPr>
        <w:spacing w:after="0" w:line="240" w:lineRule="auto"/>
      </w:pPr>
      <w:r w:rsidRPr="003409AE">
        <w:t xml:space="preserve">RQI </w:t>
      </w:r>
      <w:r w:rsidRPr="003409AE">
        <w:rPr>
          <w:rFonts w:cs="r_ansi"/>
          <w:sz w:val="20"/>
          <w:szCs w:val="20"/>
        </w:rPr>
        <w:t>IBCN REMOTE INSURANCE QUERY (do we fix the shortcut? RIQ)</w:t>
      </w:r>
    </w:p>
    <w:p w14:paraId="496E8741" w14:textId="77777777" w:rsidR="00D72571" w:rsidRPr="003409AE" w:rsidRDefault="00D72571" w:rsidP="00D72571">
      <w:pPr>
        <w:pStyle w:val="ListParagraph"/>
        <w:numPr>
          <w:ilvl w:val="1"/>
          <w:numId w:val="10"/>
        </w:numPr>
        <w:spacing w:after="0" w:line="240" w:lineRule="auto"/>
      </w:pPr>
      <w:proofErr w:type="spellStart"/>
      <w:proofErr w:type="gramStart"/>
      <w:r w:rsidRPr="003409AE">
        <w:t>eBusiness</w:t>
      </w:r>
      <w:proofErr w:type="spellEnd"/>
      <w:proofErr w:type="gramEnd"/>
      <w:r w:rsidRPr="003409AE">
        <w:t xml:space="preserve"> owns the menu; need a security key?</w:t>
      </w:r>
    </w:p>
    <w:p w14:paraId="304796C4" w14:textId="77777777" w:rsidR="00D72571" w:rsidRDefault="00D72571" w:rsidP="00D72571">
      <w:pPr>
        <w:pStyle w:val="ListParagraph"/>
        <w:numPr>
          <w:ilvl w:val="1"/>
          <w:numId w:val="10"/>
        </w:numPr>
        <w:spacing w:after="0" w:line="240" w:lineRule="auto"/>
      </w:pPr>
      <w:r w:rsidRPr="003409AE">
        <w:t xml:space="preserve">Eliminate this option all together?  All the other options should be providing insurance for new </w:t>
      </w:r>
      <w:proofErr w:type="gramStart"/>
      <w:r w:rsidRPr="003409AE">
        <w:t>patients,</w:t>
      </w:r>
      <w:proofErr w:type="gramEnd"/>
      <w:r w:rsidRPr="003409AE">
        <w:t xml:space="preserve"> would IV know to use RQI?  Do they use it now?</w:t>
      </w:r>
    </w:p>
    <w:p w14:paraId="1A431C59" w14:textId="14478EE0" w:rsidR="003409AE" w:rsidRPr="003409AE" w:rsidRDefault="003409AE" w:rsidP="00D72571">
      <w:pPr>
        <w:pStyle w:val="ListParagraph"/>
        <w:numPr>
          <w:ilvl w:val="1"/>
          <w:numId w:val="10"/>
        </w:numPr>
        <w:spacing w:after="0" w:line="240" w:lineRule="auto"/>
        <w:rPr>
          <w:b/>
        </w:rPr>
      </w:pPr>
      <w:r w:rsidRPr="003409AE">
        <w:rPr>
          <w:b/>
        </w:rPr>
        <w:t>NOTE:  Changes to RQI IBCN REMOTE INSURANCE QUERY, such as elimination</w:t>
      </w:r>
      <w:r>
        <w:rPr>
          <w:b/>
        </w:rPr>
        <w:t xml:space="preserve"> of the option</w:t>
      </w:r>
      <w:r w:rsidRPr="003409AE">
        <w:rPr>
          <w:b/>
        </w:rPr>
        <w:t xml:space="preserve"> or the addition of a security key, are out of scope for this user story.</w:t>
      </w:r>
      <w:r>
        <w:rPr>
          <w:b/>
        </w:rPr>
        <w:t xml:space="preserve">  If changes need to be made, another user story will be created.</w:t>
      </w:r>
    </w:p>
    <w:p w14:paraId="456FA1FD" w14:textId="77777777" w:rsidR="00D72571" w:rsidRPr="00C80C4F" w:rsidRDefault="00D72571" w:rsidP="00D72571">
      <w:pPr>
        <w:pStyle w:val="ListParagraph"/>
        <w:numPr>
          <w:ilvl w:val="0"/>
          <w:numId w:val="10"/>
        </w:numPr>
        <w:spacing w:after="0" w:line="240" w:lineRule="auto"/>
      </w:pPr>
      <w:r w:rsidRPr="00C80C4F">
        <w:t>Load/Edit in registration (First time a patient is registered who has already been to a VAMC)</w:t>
      </w:r>
      <w:r w:rsidRPr="00C80C4F">
        <w:rPr>
          <w:color w:val="000000"/>
          <w:sz w:val="20"/>
          <w:szCs w:val="20"/>
        </w:rPr>
        <w:t xml:space="preserve"> DG LOAD PATIENT DATA</w:t>
      </w:r>
    </w:p>
    <w:p w14:paraId="66A63702" w14:textId="77777777" w:rsidR="00D72571" w:rsidRPr="00C80C4F" w:rsidRDefault="00D72571" w:rsidP="00D72571">
      <w:pPr>
        <w:pStyle w:val="ListParagraph"/>
        <w:numPr>
          <w:ilvl w:val="1"/>
          <w:numId w:val="10"/>
        </w:numPr>
        <w:spacing w:after="0" w:line="240" w:lineRule="auto"/>
      </w:pPr>
      <w:r w:rsidRPr="00C80C4F">
        <w:rPr>
          <w:rFonts w:cs="Segoe UI"/>
          <w:color w:val="000000"/>
          <w:sz w:val="20"/>
          <w:szCs w:val="20"/>
        </w:rPr>
        <w:t>Load/Edit PDX Data  [VAQ PDX LOAD/EDIT] </w:t>
      </w:r>
    </w:p>
    <w:p w14:paraId="1199283D" w14:textId="77777777" w:rsidR="00D72571" w:rsidRPr="00C80C4F" w:rsidRDefault="00D72571" w:rsidP="00D72571">
      <w:pPr>
        <w:pStyle w:val="ListParagraph"/>
        <w:numPr>
          <w:ilvl w:val="1"/>
          <w:numId w:val="10"/>
        </w:numPr>
        <w:spacing w:after="0" w:line="240" w:lineRule="auto"/>
      </w:pPr>
      <w:r w:rsidRPr="00C80C4F">
        <w:rPr>
          <w:rFonts w:cs="Segoe UI"/>
          <w:color w:val="000000"/>
          <w:sz w:val="20"/>
          <w:szCs w:val="20"/>
        </w:rPr>
        <w:t>Load/Edit PTF Data  [DG PTF SCREEN]</w:t>
      </w:r>
    </w:p>
    <w:p w14:paraId="3BA95DD7" w14:textId="10773AF1" w:rsidR="00D72571" w:rsidRPr="00C80C4F" w:rsidRDefault="00D72571" w:rsidP="00D72571">
      <w:pPr>
        <w:pStyle w:val="ListParagraph"/>
        <w:numPr>
          <w:ilvl w:val="0"/>
          <w:numId w:val="10"/>
        </w:numPr>
        <w:spacing w:after="0" w:line="240" w:lineRule="auto"/>
      </w:pPr>
      <w:r w:rsidRPr="00C80C4F">
        <w:t>Eligibility Verification</w:t>
      </w:r>
      <w:r w:rsidR="00FB48DE">
        <w:t xml:space="preserve"> </w:t>
      </w:r>
      <w:r w:rsidRPr="00C80C4F">
        <w:rPr>
          <w:rFonts w:cs="r_ansi"/>
          <w:sz w:val="20"/>
          <w:szCs w:val="20"/>
        </w:rPr>
        <w:t xml:space="preserve">[DG ELIGIBILITY VERIFICATION] </w:t>
      </w:r>
      <w:r w:rsidR="009C173C">
        <w:rPr>
          <w:rFonts w:cs="r_ansi"/>
          <w:sz w:val="20"/>
          <w:szCs w:val="20"/>
        </w:rPr>
        <w:t xml:space="preserve">The </w:t>
      </w:r>
      <w:r w:rsidRPr="009C173C">
        <w:t>user manual says this option works just like load/edit where users can edit demographic information but can’t edit insurance information?</w:t>
      </w:r>
      <w:r w:rsidRPr="00C80C4F">
        <w:t xml:space="preserve"> </w:t>
      </w:r>
    </w:p>
    <w:p w14:paraId="6B81C4FD" w14:textId="491CF9CE" w:rsidR="00D72571" w:rsidRPr="00C80C4F" w:rsidRDefault="00D72571" w:rsidP="00D72571">
      <w:pPr>
        <w:pStyle w:val="ListParagraph"/>
        <w:numPr>
          <w:ilvl w:val="0"/>
          <w:numId w:val="10"/>
        </w:numPr>
        <w:spacing w:after="0" w:line="240" w:lineRule="auto"/>
      </w:pPr>
      <w:r w:rsidRPr="00C80C4F">
        <w:t>Pre-registration option?</w:t>
      </w:r>
    </w:p>
    <w:p w14:paraId="6C6F0D7A" w14:textId="77777777" w:rsidR="00D72571" w:rsidRPr="00C80C4F" w:rsidRDefault="00D72571" w:rsidP="00D72571">
      <w:pPr>
        <w:pStyle w:val="ListParagraph"/>
        <w:numPr>
          <w:ilvl w:val="0"/>
          <w:numId w:val="10"/>
        </w:numPr>
        <w:spacing w:after="0" w:line="240" w:lineRule="auto"/>
      </w:pPr>
      <w:r w:rsidRPr="00C80C4F">
        <w:t>PDX patient data transfer (REQ)</w:t>
      </w:r>
      <w:r w:rsidRPr="00C80C4F">
        <w:rPr>
          <w:rFonts w:cs="r_ansi"/>
          <w:sz w:val="20"/>
          <w:szCs w:val="20"/>
        </w:rPr>
        <w:t xml:space="preserve"> VAQ (MENU) MAIN</w:t>
      </w:r>
    </w:p>
    <w:p w14:paraId="7B64ECFD" w14:textId="268CCBDA" w:rsidR="00D72571" w:rsidRPr="00C80C4F" w:rsidRDefault="00D72571" w:rsidP="00D72571">
      <w:pPr>
        <w:pStyle w:val="ListParagraph"/>
        <w:numPr>
          <w:ilvl w:val="0"/>
          <w:numId w:val="10"/>
        </w:numPr>
        <w:spacing w:after="0" w:line="240" w:lineRule="auto"/>
      </w:pPr>
      <w:proofErr w:type="spellStart"/>
      <w:r w:rsidRPr="00C80C4F">
        <w:t>Interfac</w:t>
      </w:r>
      <w:r w:rsidR="00FB48DE">
        <w:t>ility</w:t>
      </w:r>
      <w:proofErr w:type="spellEnd"/>
      <w:r w:rsidRPr="00C80C4F">
        <w:t xml:space="preserve"> transfer (consults, in the CPRS package?)</w:t>
      </w:r>
    </w:p>
    <w:p w14:paraId="69E4A6DC" w14:textId="77777777" w:rsidR="00D72571" w:rsidRPr="00C80C4F" w:rsidRDefault="00D72571" w:rsidP="00D72571">
      <w:pPr>
        <w:pStyle w:val="ListParagraph"/>
        <w:numPr>
          <w:ilvl w:val="0"/>
          <w:numId w:val="10"/>
        </w:numPr>
        <w:spacing w:after="0" w:line="240" w:lineRule="auto"/>
      </w:pPr>
      <w:r w:rsidRPr="00C80C4F">
        <w:t>IVM – income verification match; do these still make buffer entries? How? Why?</w:t>
      </w:r>
    </w:p>
    <w:p w14:paraId="027533E5" w14:textId="77777777" w:rsidR="00FB48DE" w:rsidRDefault="00FB48DE" w:rsidP="00D72571"/>
    <w:p w14:paraId="1864656C" w14:textId="3D3C0961" w:rsidR="00D72571" w:rsidRPr="00C80C4F" w:rsidRDefault="00C620AF" w:rsidP="00D72571">
      <w:r>
        <w:lastRenderedPageBreak/>
        <w:t>Changes</w:t>
      </w:r>
      <w:r w:rsidR="00D72571" w:rsidRPr="00C80C4F">
        <w:t xml:space="preserve">: </w:t>
      </w:r>
    </w:p>
    <w:p w14:paraId="017DC518" w14:textId="5E63F777" w:rsidR="006066F4" w:rsidRPr="00C80C4F" w:rsidRDefault="006066F4" w:rsidP="006066F4">
      <w:pPr>
        <w:pStyle w:val="ListParagraph"/>
        <w:numPr>
          <w:ilvl w:val="0"/>
          <w:numId w:val="10"/>
        </w:numPr>
        <w:spacing w:after="0" w:line="240" w:lineRule="auto"/>
      </w:pPr>
      <w:r w:rsidRPr="00C80C4F">
        <w:t>No switch</w:t>
      </w:r>
      <w:r w:rsidR="00AA1614">
        <w:t xml:space="preserve"> to add</w:t>
      </w:r>
      <w:r w:rsidRPr="00C80C4F">
        <w:t>, no parameter</w:t>
      </w:r>
      <w:r w:rsidR="00AA1614">
        <w:t xml:space="preserve"> to add</w:t>
      </w:r>
      <w:r w:rsidRPr="00C80C4F">
        <w:t xml:space="preserve">, always import </w:t>
      </w:r>
      <w:r w:rsidR="00AA1614">
        <w:t>and do not notify when the system fails to import</w:t>
      </w:r>
    </w:p>
    <w:p w14:paraId="288CD598" w14:textId="10CEF04D" w:rsidR="00C620AF" w:rsidRPr="0032530B" w:rsidRDefault="00C620AF" w:rsidP="00C620AF">
      <w:pPr>
        <w:pStyle w:val="ListParagraph"/>
        <w:numPr>
          <w:ilvl w:val="0"/>
          <w:numId w:val="10"/>
        </w:numPr>
        <w:spacing w:after="0" w:line="240" w:lineRule="auto"/>
        <w:contextualSpacing w:val="0"/>
      </w:pPr>
      <w:r w:rsidRPr="0032530B">
        <w:t>If import</w:t>
      </w:r>
      <w:r>
        <w:t>,</w:t>
      </w:r>
      <w:r w:rsidRPr="0032530B">
        <w:t xml:space="preserve"> only import ACTIVE policies</w:t>
      </w:r>
    </w:p>
    <w:p w14:paraId="3DEAE9B5" w14:textId="77777777" w:rsidR="00C620AF" w:rsidRPr="0032530B" w:rsidRDefault="00C620AF" w:rsidP="00C620AF">
      <w:pPr>
        <w:pStyle w:val="ListParagraph"/>
        <w:numPr>
          <w:ilvl w:val="1"/>
          <w:numId w:val="10"/>
        </w:numPr>
        <w:spacing w:after="0" w:line="240" w:lineRule="auto"/>
      </w:pPr>
      <w:r w:rsidRPr="0032530B">
        <w:t xml:space="preserve">Active = no </w:t>
      </w:r>
      <w:r>
        <w:t>EXPIRATION DATE entered or has future EXPIRATION DATE</w:t>
      </w:r>
    </w:p>
    <w:p w14:paraId="78149526" w14:textId="77777777" w:rsidR="00C620AF" w:rsidRPr="0032530B" w:rsidRDefault="00C620AF" w:rsidP="00C620AF">
      <w:pPr>
        <w:pStyle w:val="ListParagraph"/>
        <w:numPr>
          <w:ilvl w:val="2"/>
          <w:numId w:val="10"/>
        </w:numPr>
        <w:spacing w:after="0" w:line="240" w:lineRule="auto"/>
      </w:pPr>
      <w:r w:rsidRPr="0032530B">
        <w:t xml:space="preserve">If no </w:t>
      </w:r>
      <w:r>
        <w:t>EXPIRATION DATE</w:t>
      </w:r>
      <w:r w:rsidRPr="0032530B">
        <w:t xml:space="preserve">, only import policies that were </w:t>
      </w:r>
      <w:r>
        <w:t>LAST VERIFIED</w:t>
      </w:r>
      <w:r w:rsidRPr="0032530B">
        <w:t xml:space="preserve"> 2 years or less; if no </w:t>
      </w:r>
      <w:r>
        <w:t>LAST VERIFIED</w:t>
      </w:r>
      <w:r w:rsidRPr="0032530B">
        <w:t xml:space="preserve"> date use the </w:t>
      </w:r>
      <w:r>
        <w:t>ENTERED ON</w:t>
      </w:r>
      <w:r w:rsidRPr="0032530B">
        <w:t xml:space="preserve"> date is 2 years or less</w:t>
      </w:r>
    </w:p>
    <w:p w14:paraId="48AACF2F" w14:textId="77777777" w:rsidR="00C620AF" w:rsidRPr="0032530B" w:rsidRDefault="00C620AF" w:rsidP="00C620AF">
      <w:pPr>
        <w:pStyle w:val="ListParagraph"/>
        <w:numPr>
          <w:ilvl w:val="2"/>
          <w:numId w:val="10"/>
        </w:numPr>
        <w:spacing w:after="0" w:line="240" w:lineRule="auto"/>
      </w:pPr>
      <w:r w:rsidRPr="0032530B">
        <w:t xml:space="preserve">Do not import policies with blank </w:t>
      </w:r>
      <w:r>
        <w:t>EFFECTIVE DATE</w:t>
      </w:r>
    </w:p>
    <w:p w14:paraId="3F49228F" w14:textId="5BDB2BFE" w:rsidR="00666244" w:rsidRPr="00C80C4F" w:rsidRDefault="00C620AF" w:rsidP="00C620AF">
      <w:pPr>
        <w:pStyle w:val="ListParagraph"/>
        <w:numPr>
          <w:ilvl w:val="2"/>
          <w:numId w:val="10"/>
        </w:numPr>
        <w:spacing w:after="0" w:line="240" w:lineRule="auto"/>
      </w:pPr>
      <w:r w:rsidRPr="0032530B">
        <w:t xml:space="preserve">Do not import policies with future </w:t>
      </w:r>
      <w:r>
        <w:t>EFFECTIVE DATE</w:t>
      </w:r>
    </w:p>
    <w:p w14:paraId="6F5C7E48" w14:textId="4CD0EB7D" w:rsidR="00D72571" w:rsidRPr="00C80C4F" w:rsidRDefault="00661FF7" w:rsidP="00F24CCA">
      <w:pPr>
        <w:pStyle w:val="ListParagraph"/>
        <w:numPr>
          <w:ilvl w:val="0"/>
          <w:numId w:val="10"/>
        </w:numPr>
        <w:spacing w:after="0" w:line="240" w:lineRule="auto"/>
      </w:pPr>
      <w:r>
        <w:t>Do NOT import if TYPE OF COVERAGE (at insurance company level) is one of the following</w:t>
      </w:r>
      <w:r w:rsidR="00F24CCA">
        <w:t>:</w:t>
      </w:r>
    </w:p>
    <w:p w14:paraId="4135F074" w14:textId="77777777" w:rsidR="00661FF7" w:rsidRPr="00661FF7" w:rsidRDefault="00661FF7" w:rsidP="00F24CCA">
      <w:pPr>
        <w:pStyle w:val="ListParagraph"/>
        <w:numPr>
          <w:ilvl w:val="1"/>
          <w:numId w:val="10"/>
        </w:numPr>
        <w:spacing w:after="0" w:line="240" w:lineRule="auto"/>
        <w:rPr>
          <w:rFonts w:ascii="r_ansi" w:hAnsi="r_ansi"/>
          <w:sz w:val="18"/>
          <w:szCs w:val="18"/>
        </w:rPr>
      </w:pPr>
      <w:r w:rsidRPr="00661FF7">
        <w:rPr>
          <w:rFonts w:ascii="r_ansi" w:hAnsi="r_ansi"/>
          <w:sz w:val="18"/>
          <w:szCs w:val="18"/>
        </w:rPr>
        <w:t xml:space="preserve">MEDI-CAL                        MCL           </w:t>
      </w:r>
    </w:p>
    <w:p w14:paraId="4D5658CC" w14:textId="77777777" w:rsidR="00661FF7" w:rsidRPr="00661FF7" w:rsidRDefault="00661FF7" w:rsidP="00F24CCA">
      <w:pPr>
        <w:pStyle w:val="ListParagraph"/>
        <w:numPr>
          <w:ilvl w:val="1"/>
          <w:numId w:val="10"/>
        </w:numPr>
        <w:spacing w:after="0" w:line="240" w:lineRule="auto"/>
        <w:rPr>
          <w:rFonts w:ascii="r_ansi" w:hAnsi="r_ansi"/>
          <w:sz w:val="18"/>
          <w:szCs w:val="18"/>
        </w:rPr>
      </w:pPr>
      <w:r w:rsidRPr="00661FF7">
        <w:rPr>
          <w:rFonts w:ascii="r_ansi" w:hAnsi="r_ansi"/>
          <w:sz w:val="18"/>
          <w:szCs w:val="18"/>
        </w:rPr>
        <w:t xml:space="preserve">MEDICAID                        MCD           </w:t>
      </w:r>
    </w:p>
    <w:p w14:paraId="04996EF8" w14:textId="77777777" w:rsidR="00661FF7" w:rsidRPr="00661FF7" w:rsidRDefault="00661FF7" w:rsidP="00F24CCA">
      <w:pPr>
        <w:pStyle w:val="ListParagraph"/>
        <w:numPr>
          <w:ilvl w:val="1"/>
          <w:numId w:val="10"/>
        </w:numPr>
        <w:spacing w:after="0" w:line="240" w:lineRule="auto"/>
        <w:rPr>
          <w:rFonts w:ascii="r_ansi" w:hAnsi="r_ansi"/>
          <w:sz w:val="18"/>
          <w:szCs w:val="18"/>
        </w:rPr>
      </w:pPr>
      <w:r w:rsidRPr="00661FF7">
        <w:rPr>
          <w:rFonts w:ascii="r_ansi" w:hAnsi="r_ansi"/>
          <w:sz w:val="18"/>
          <w:szCs w:val="18"/>
        </w:rPr>
        <w:t xml:space="preserve">TORT/FEASOR                     TF            </w:t>
      </w:r>
    </w:p>
    <w:p w14:paraId="2DDC892D" w14:textId="54CA3B98" w:rsidR="00EB1DCB" w:rsidRPr="00C80C4F" w:rsidRDefault="00661FF7" w:rsidP="00F24CCA">
      <w:pPr>
        <w:pStyle w:val="ListParagraph"/>
        <w:numPr>
          <w:ilvl w:val="1"/>
          <w:numId w:val="10"/>
        </w:numPr>
        <w:spacing w:after="0" w:line="240" w:lineRule="auto"/>
      </w:pPr>
      <w:r w:rsidRPr="00661FF7">
        <w:rPr>
          <w:rFonts w:ascii="r_ansi" w:hAnsi="r_ansi"/>
          <w:sz w:val="18"/>
          <w:szCs w:val="18"/>
        </w:rPr>
        <w:t>WORKERS' COMPENSATION           WC</w:t>
      </w:r>
      <w:r>
        <w:t xml:space="preserve">            </w:t>
      </w:r>
    </w:p>
    <w:p w14:paraId="25A1354F" w14:textId="73883E74" w:rsidR="00F24CCA" w:rsidRDefault="00F24CCA" w:rsidP="00F24CCA">
      <w:pPr>
        <w:pStyle w:val="ListParagraph"/>
        <w:numPr>
          <w:ilvl w:val="0"/>
          <w:numId w:val="10"/>
        </w:numPr>
        <w:spacing w:after="0" w:line="240" w:lineRule="auto"/>
      </w:pPr>
      <w:r w:rsidRPr="0032530B">
        <w:t xml:space="preserve">Do </w:t>
      </w:r>
      <w:r>
        <w:t>NOT import i</w:t>
      </w:r>
      <w:r w:rsidRPr="0032530B">
        <w:t>f TYPE OF PLAN</w:t>
      </w:r>
      <w:r>
        <w:t xml:space="preserve"> </w:t>
      </w:r>
      <w:r w:rsidRPr="00F24CCA">
        <w:t>(at group plan level)</w:t>
      </w:r>
      <w:r>
        <w:t xml:space="preserve"> is one of the following:</w:t>
      </w:r>
    </w:p>
    <w:p w14:paraId="2B8EBA90" w14:textId="6FA2E24B" w:rsidR="00F24CCA" w:rsidRPr="00F24CCA" w:rsidRDefault="00F24CCA" w:rsidP="00F24CCA">
      <w:pPr>
        <w:pStyle w:val="ListParagraph"/>
        <w:numPr>
          <w:ilvl w:val="1"/>
          <w:numId w:val="10"/>
        </w:numPr>
        <w:autoSpaceDE w:val="0"/>
        <w:autoSpaceDN w:val="0"/>
        <w:rPr>
          <w:rFonts w:ascii="r_ansi" w:hAnsi="r_ansi"/>
          <w:sz w:val="18"/>
          <w:szCs w:val="18"/>
        </w:rPr>
      </w:pPr>
      <w:r w:rsidRPr="00F24CCA">
        <w:rPr>
          <w:rFonts w:ascii="r_ansi" w:hAnsi="r_ansi"/>
          <w:sz w:val="18"/>
          <w:szCs w:val="18"/>
        </w:rPr>
        <w:t>ACCIDENT AND HEALTH INSURANCE      </w:t>
      </w:r>
      <w:r>
        <w:rPr>
          <w:rFonts w:ascii="r_ansi" w:hAnsi="r_ansi"/>
          <w:sz w:val="18"/>
          <w:szCs w:val="18"/>
        </w:rPr>
        <w:t>            </w:t>
      </w:r>
      <w:r w:rsidRPr="00F24CCA">
        <w:rPr>
          <w:rFonts w:ascii="r_ansi" w:hAnsi="r_ansi"/>
          <w:sz w:val="18"/>
          <w:szCs w:val="18"/>
        </w:rPr>
        <w:t xml:space="preserve"> ACCIDENT      </w:t>
      </w:r>
    </w:p>
    <w:p w14:paraId="1D97F9B6" w14:textId="2D480226" w:rsidR="00F24CCA" w:rsidRPr="00F24CCA" w:rsidRDefault="00F24CCA" w:rsidP="00F24CCA">
      <w:pPr>
        <w:pStyle w:val="ListParagraph"/>
        <w:numPr>
          <w:ilvl w:val="1"/>
          <w:numId w:val="10"/>
        </w:numPr>
        <w:autoSpaceDE w:val="0"/>
        <w:autoSpaceDN w:val="0"/>
        <w:rPr>
          <w:rFonts w:ascii="r_ansi" w:hAnsi="r_ansi"/>
          <w:sz w:val="18"/>
          <w:szCs w:val="18"/>
        </w:rPr>
      </w:pPr>
      <w:r w:rsidRPr="00F24CCA">
        <w:rPr>
          <w:rFonts w:ascii="r_ansi" w:hAnsi="r_ansi"/>
          <w:sz w:val="18"/>
          <w:szCs w:val="18"/>
        </w:rPr>
        <w:t>AUTOMOBILE          </w:t>
      </w:r>
      <w:r>
        <w:rPr>
          <w:rFonts w:ascii="r_ansi" w:hAnsi="r_ansi"/>
          <w:sz w:val="18"/>
          <w:szCs w:val="18"/>
        </w:rPr>
        <w:t xml:space="preserve">    </w:t>
      </w:r>
      <w:r w:rsidRPr="00F24CCA">
        <w:rPr>
          <w:rFonts w:ascii="r_ansi" w:hAnsi="r_ansi"/>
          <w:sz w:val="18"/>
          <w:szCs w:val="18"/>
        </w:rPr>
        <w:t xml:space="preserve">                        AUTO          </w:t>
      </w:r>
    </w:p>
    <w:p w14:paraId="6A5374F6" w14:textId="237B8AF3" w:rsidR="00F24CCA" w:rsidRPr="00F24CCA" w:rsidRDefault="00F24CCA" w:rsidP="00F24CCA">
      <w:pPr>
        <w:pStyle w:val="ListParagraph"/>
        <w:numPr>
          <w:ilvl w:val="1"/>
          <w:numId w:val="10"/>
        </w:numPr>
        <w:autoSpaceDE w:val="0"/>
        <w:autoSpaceDN w:val="0"/>
        <w:rPr>
          <w:rFonts w:ascii="r_ansi" w:hAnsi="r_ansi"/>
          <w:sz w:val="18"/>
          <w:szCs w:val="18"/>
        </w:rPr>
      </w:pPr>
      <w:r w:rsidRPr="00F24CCA">
        <w:rPr>
          <w:rFonts w:ascii="r_ansi" w:hAnsi="r_ansi"/>
          <w:sz w:val="18"/>
          <w:szCs w:val="18"/>
        </w:rPr>
        <w:t xml:space="preserve">AVIATION TRIP INSURANCE                         AVIATION      </w:t>
      </w:r>
    </w:p>
    <w:p w14:paraId="1EBAE3E6" w14:textId="10602DE6" w:rsidR="00F24CCA" w:rsidRPr="00F24CCA" w:rsidRDefault="00F24CCA" w:rsidP="00F24CCA">
      <w:pPr>
        <w:pStyle w:val="ListParagraph"/>
        <w:numPr>
          <w:ilvl w:val="1"/>
          <w:numId w:val="10"/>
        </w:numPr>
        <w:autoSpaceDE w:val="0"/>
        <w:autoSpaceDN w:val="0"/>
        <w:rPr>
          <w:rFonts w:ascii="r_ansi" w:hAnsi="r_ansi"/>
          <w:sz w:val="18"/>
          <w:szCs w:val="18"/>
        </w:rPr>
      </w:pPr>
      <w:r w:rsidRPr="00F24CCA">
        <w:rPr>
          <w:rFonts w:ascii="r_ansi" w:hAnsi="r_ansi"/>
          <w:sz w:val="18"/>
          <w:szCs w:val="18"/>
        </w:rPr>
        <w:t xml:space="preserve">CATASTROPHIC INSURANCE                          CI            </w:t>
      </w:r>
    </w:p>
    <w:p w14:paraId="02C5C2EE" w14:textId="3A739830" w:rsidR="00F24CCA" w:rsidRPr="00F24CCA" w:rsidRDefault="00F24CCA" w:rsidP="00F24CCA">
      <w:pPr>
        <w:pStyle w:val="ListParagraph"/>
        <w:numPr>
          <w:ilvl w:val="1"/>
          <w:numId w:val="10"/>
        </w:numPr>
        <w:autoSpaceDE w:val="0"/>
        <w:autoSpaceDN w:val="0"/>
        <w:rPr>
          <w:rFonts w:ascii="r_ansi" w:hAnsi="r_ansi"/>
          <w:sz w:val="18"/>
          <w:szCs w:val="18"/>
        </w:rPr>
      </w:pPr>
      <w:r w:rsidRPr="00F24CCA">
        <w:rPr>
          <w:rFonts w:ascii="r_ansi" w:hAnsi="r_ansi"/>
          <w:sz w:val="18"/>
          <w:szCs w:val="18"/>
        </w:rPr>
        <w:t xml:space="preserve">COINSURANCE                                     COINS         </w:t>
      </w:r>
    </w:p>
    <w:p w14:paraId="77D3C5CD" w14:textId="1033D9CF" w:rsidR="00F24CCA" w:rsidRPr="00F24CCA" w:rsidRDefault="00F24CCA" w:rsidP="00F24CCA">
      <w:pPr>
        <w:pStyle w:val="ListParagraph"/>
        <w:numPr>
          <w:ilvl w:val="1"/>
          <w:numId w:val="10"/>
        </w:numPr>
        <w:autoSpaceDE w:val="0"/>
        <w:autoSpaceDN w:val="0"/>
        <w:rPr>
          <w:rFonts w:ascii="r_ansi" w:hAnsi="r_ansi"/>
          <w:sz w:val="18"/>
          <w:szCs w:val="18"/>
        </w:rPr>
      </w:pPr>
      <w:r w:rsidRPr="00F24CCA">
        <w:rPr>
          <w:rFonts w:ascii="r_ansi" w:hAnsi="r_ansi"/>
          <w:sz w:val="18"/>
          <w:szCs w:val="18"/>
        </w:rPr>
        <w:t xml:space="preserve">DUAL COVERAGE                                   DC            </w:t>
      </w:r>
    </w:p>
    <w:p w14:paraId="12584329" w14:textId="127B497F" w:rsidR="00F24CCA" w:rsidRPr="00F24CCA" w:rsidRDefault="00F24CCA" w:rsidP="00F24CCA">
      <w:pPr>
        <w:pStyle w:val="ListParagraph"/>
        <w:numPr>
          <w:ilvl w:val="1"/>
          <w:numId w:val="10"/>
        </w:numPr>
        <w:autoSpaceDE w:val="0"/>
        <w:autoSpaceDN w:val="0"/>
        <w:rPr>
          <w:rFonts w:ascii="r_ansi" w:hAnsi="r_ansi"/>
          <w:sz w:val="18"/>
          <w:szCs w:val="18"/>
        </w:rPr>
      </w:pPr>
      <w:r w:rsidRPr="00F24CCA">
        <w:rPr>
          <w:rFonts w:ascii="r_ansi" w:hAnsi="r_ansi"/>
          <w:sz w:val="18"/>
          <w:szCs w:val="18"/>
        </w:rPr>
        <w:t xml:space="preserve">HOSPITAL-MEDICAL INSURANCE                      HMI           </w:t>
      </w:r>
    </w:p>
    <w:p w14:paraId="5F1545D9" w14:textId="7D5A276F" w:rsidR="00F24CCA" w:rsidRPr="00F24CCA" w:rsidRDefault="00F24CCA" w:rsidP="00F24CCA">
      <w:pPr>
        <w:pStyle w:val="ListParagraph"/>
        <w:numPr>
          <w:ilvl w:val="1"/>
          <w:numId w:val="10"/>
        </w:numPr>
        <w:autoSpaceDE w:val="0"/>
        <w:autoSpaceDN w:val="0"/>
        <w:rPr>
          <w:rFonts w:ascii="r_ansi" w:hAnsi="r_ansi"/>
          <w:sz w:val="18"/>
          <w:szCs w:val="18"/>
        </w:rPr>
      </w:pPr>
      <w:r w:rsidRPr="00F24CCA">
        <w:rPr>
          <w:rFonts w:ascii="r_ansi" w:hAnsi="r_ansi"/>
          <w:sz w:val="18"/>
          <w:szCs w:val="18"/>
        </w:rPr>
        <w:t xml:space="preserve">INCOME PROTECTION (INDEMNITY)                   IN            </w:t>
      </w:r>
    </w:p>
    <w:p w14:paraId="4E257A63" w14:textId="73C8095F" w:rsidR="00F24CCA" w:rsidRPr="00F24CCA" w:rsidRDefault="00F24CCA" w:rsidP="00F24CCA">
      <w:pPr>
        <w:pStyle w:val="ListParagraph"/>
        <w:numPr>
          <w:ilvl w:val="1"/>
          <w:numId w:val="10"/>
        </w:numPr>
        <w:autoSpaceDE w:val="0"/>
        <w:autoSpaceDN w:val="0"/>
        <w:rPr>
          <w:rFonts w:ascii="r_ansi" w:hAnsi="r_ansi"/>
          <w:sz w:val="18"/>
          <w:szCs w:val="18"/>
        </w:rPr>
      </w:pPr>
      <w:r w:rsidRPr="00F24CCA">
        <w:rPr>
          <w:rFonts w:ascii="r_ansi" w:hAnsi="r_ansi"/>
          <w:sz w:val="18"/>
          <w:szCs w:val="18"/>
        </w:rPr>
        <w:t xml:space="preserve">KEY-MAN HEALTH INSURANCE                        KMHI          </w:t>
      </w:r>
    </w:p>
    <w:p w14:paraId="0ED4F8AA" w14:textId="497ECA0F" w:rsidR="00F24CCA" w:rsidRPr="00F24CCA" w:rsidRDefault="00F24CCA" w:rsidP="00F24CCA">
      <w:pPr>
        <w:pStyle w:val="ListParagraph"/>
        <w:numPr>
          <w:ilvl w:val="1"/>
          <w:numId w:val="10"/>
        </w:numPr>
        <w:autoSpaceDE w:val="0"/>
        <w:autoSpaceDN w:val="0"/>
        <w:rPr>
          <w:rFonts w:ascii="r_ansi" w:hAnsi="r_ansi"/>
          <w:sz w:val="18"/>
          <w:szCs w:val="18"/>
        </w:rPr>
      </w:pPr>
      <w:r w:rsidRPr="00F24CCA">
        <w:rPr>
          <w:rFonts w:ascii="r_ansi" w:hAnsi="r_ansi"/>
          <w:sz w:val="18"/>
          <w:szCs w:val="18"/>
        </w:rPr>
        <w:t xml:space="preserve">MAJOR MEDICAL EXPENSE INSURANCE                 MMEI           </w:t>
      </w:r>
    </w:p>
    <w:p w14:paraId="1B545D4A" w14:textId="1153E8BC" w:rsidR="00F24CCA" w:rsidRPr="00F24CCA" w:rsidRDefault="00F24CCA" w:rsidP="00F24CCA">
      <w:pPr>
        <w:pStyle w:val="ListParagraph"/>
        <w:numPr>
          <w:ilvl w:val="1"/>
          <w:numId w:val="10"/>
        </w:numPr>
        <w:autoSpaceDE w:val="0"/>
        <w:autoSpaceDN w:val="0"/>
        <w:rPr>
          <w:rFonts w:ascii="r_ansi" w:hAnsi="r_ansi"/>
          <w:sz w:val="18"/>
          <w:szCs w:val="18"/>
        </w:rPr>
      </w:pPr>
      <w:r w:rsidRPr="00F24CCA">
        <w:rPr>
          <w:rFonts w:ascii="r_ansi" w:hAnsi="r_ansi"/>
          <w:sz w:val="18"/>
          <w:szCs w:val="18"/>
        </w:rPr>
        <w:t xml:space="preserve">MEDI-CAL                                        MCAL          </w:t>
      </w:r>
    </w:p>
    <w:p w14:paraId="0E8B96F5" w14:textId="1DEF03CC" w:rsidR="00F24CCA" w:rsidRPr="00F24CCA" w:rsidRDefault="00F24CCA" w:rsidP="00F24CCA">
      <w:pPr>
        <w:pStyle w:val="ListParagraph"/>
        <w:numPr>
          <w:ilvl w:val="1"/>
          <w:numId w:val="10"/>
        </w:numPr>
        <w:autoSpaceDE w:val="0"/>
        <w:autoSpaceDN w:val="0"/>
        <w:rPr>
          <w:rFonts w:ascii="r_ansi" w:hAnsi="r_ansi"/>
          <w:sz w:val="18"/>
          <w:szCs w:val="18"/>
        </w:rPr>
      </w:pPr>
      <w:r w:rsidRPr="00F24CCA">
        <w:rPr>
          <w:rFonts w:ascii="r_ansi" w:hAnsi="r_ansi"/>
          <w:sz w:val="18"/>
          <w:szCs w:val="18"/>
        </w:rPr>
        <w:t xml:space="preserve">MEDICAID                                        MD            </w:t>
      </w:r>
    </w:p>
    <w:p w14:paraId="1C2AFBE3" w14:textId="1793C9DB" w:rsidR="00F24CCA" w:rsidRPr="00F24CCA" w:rsidRDefault="00F24CCA" w:rsidP="00F24CCA">
      <w:pPr>
        <w:pStyle w:val="ListParagraph"/>
        <w:numPr>
          <w:ilvl w:val="1"/>
          <w:numId w:val="10"/>
        </w:numPr>
        <w:autoSpaceDE w:val="0"/>
        <w:autoSpaceDN w:val="0"/>
        <w:rPr>
          <w:rFonts w:ascii="r_ansi" w:hAnsi="r_ansi"/>
          <w:sz w:val="18"/>
          <w:szCs w:val="18"/>
        </w:rPr>
      </w:pPr>
      <w:r w:rsidRPr="00F24CCA">
        <w:rPr>
          <w:rFonts w:ascii="r_ansi" w:hAnsi="r_ansi"/>
          <w:sz w:val="18"/>
          <w:szCs w:val="18"/>
        </w:rPr>
        <w:t xml:space="preserve">MEDICARE/MEDICAID (MEDI-CAL)                    MM            </w:t>
      </w:r>
    </w:p>
    <w:p w14:paraId="380E06DC" w14:textId="2B483160" w:rsidR="00F24CCA" w:rsidRPr="00F24CCA" w:rsidRDefault="00F24CCA" w:rsidP="00F24CCA">
      <w:pPr>
        <w:pStyle w:val="ListParagraph"/>
        <w:numPr>
          <w:ilvl w:val="1"/>
          <w:numId w:val="10"/>
        </w:numPr>
        <w:autoSpaceDE w:val="0"/>
        <w:autoSpaceDN w:val="0"/>
        <w:rPr>
          <w:rFonts w:ascii="r_ansi" w:hAnsi="r_ansi"/>
          <w:sz w:val="18"/>
          <w:szCs w:val="18"/>
        </w:rPr>
      </w:pPr>
      <w:r w:rsidRPr="00F24CCA">
        <w:rPr>
          <w:rFonts w:ascii="r_ansi" w:hAnsi="r_ansi"/>
          <w:sz w:val="18"/>
          <w:szCs w:val="18"/>
        </w:rPr>
        <w:t xml:space="preserve">NO-FAULT INSURANCE  </w:t>
      </w:r>
    </w:p>
    <w:p w14:paraId="0D2A0622" w14:textId="7DDE019B" w:rsidR="00F24CCA" w:rsidRPr="00F24CCA" w:rsidRDefault="00F24CCA" w:rsidP="00F24CCA">
      <w:pPr>
        <w:pStyle w:val="ListParagraph"/>
        <w:numPr>
          <w:ilvl w:val="1"/>
          <w:numId w:val="10"/>
        </w:numPr>
        <w:autoSpaceDE w:val="0"/>
        <w:autoSpaceDN w:val="0"/>
        <w:rPr>
          <w:rFonts w:ascii="r_ansi" w:hAnsi="r_ansi"/>
          <w:sz w:val="18"/>
          <w:szCs w:val="18"/>
        </w:rPr>
      </w:pPr>
      <w:r w:rsidRPr="00F24CCA">
        <w:rPr>
          <w:rFonts w:ascii="r_ansi" w:hAnsi="r_ansi"/>
          <w:sz w:val="18"/>
          <w:szCs w:val="18"/>
        </w:rPr>
        <w:t xml:space="preserve">QUALIFIED IMPAIRMENT INSURANCE                  QII           </w:t>
      </w:r>
    </w:p>
    <w:p w14:paraId="203A0285" w14:textId="7A207719" w:rsidR="00F24CCA" w:rsidRPr="00F24CCA" w:rsidRDefault="00F24CCA" w:rsidP="00F24CCA">
      <w:pPr>
        <w:pStyle w:val="ListParagraph"/>
        <w:numPr>
          <w:ilvl w:val="1"/>
          <w:numId w:val="10"/>
        </w:numPr>
        <w:autoSpaceDE w:val="0"/>
        <w:autoSpaceDN w:val="0"/>
        <w:rPr>
          <w:rFonts w:ascii="r_ansi" w:hAnsi="r_ansi"/>
          <w:sz w:val="18"/>
          <w:szCs w:val="18"/>
        </w:rPr>
      </w:pPr>
      <w:r w:rsidRPr="00F24CCA">
        <w:rPr>
          <w:rFonts w:ascii="r_ansi" w:hAnsi="r_ansi"/>
          <w:sz w:val="18"/>
          <w:szCs w:val="18"/>
        </w:rPr>
        <w:t xml:space="preserve">SPECIAL CLASS INSURANCE                         SCI           </w:t>
      </w:r>
    </w:p>
    <w:p w14:paraId="6C7F7CAF" w14:textId="288F49CD" w:rsidR="00F24CCA" w:rsidRPr="00F24CCA" w:rsidRDefault="00F24CCA" w:rsidP="00F24CCA">
      <w:pPr>
        <w:pStyle w:val="ListParagraph"/>
        <w:numPr>
          <w:ilvl w:val="1"/>
          <w:numId w:val="10"/>
        </w:numPr>
        <w:autoSpaceDE w:val="0"/>
        <w:autoSpaceDN w:val="0"/>
        <w:rPr>
          <w:rFonts w:ascii="r_ansi" w:hAnsi="r_ansi"/>
          <w:sz w:val="18"/>
          <w:szCs w:val="18"/>
        </w:rPr>
      </w:pPr>
      <w:r w:rsidRPr="00F24CCA">
        <w:rPr>
          <w:rFonts w:ascii="r_ansi" w:hAnsi="r_ansi"/>
          <w:sz w:val="18"/>
          <w:szCs w:val="18"/>
        </w:rPr>
        <w:t xml:space="preserve">SPECIAL RISK INSURANCE                          SRI           </w:t>
      </w:r>
    </w:p>
    <w:p w14:paraId="71DF33A4" w14:textId="7407EE3C" w:rsidR="00F24CCA" w:rsidRPr="00F24CCA" w:rsidRDefault="00F24CCA" w:rsidP="00F24CCA">
      <w:pPr>
        <w:pStyle w:val="ListParagraph"/>
        <w:numPr>
          <w:ilvl w:val="1"/>
          <w:numId w:val="10"/>
        </w:numPr>
        <w:autoSpaceDE w:val="0"/>
        <w:autoSpaceDN w:val="0"/>
        <w:rPr>
          <w:rFonts w:ascii="r_ansi" w:hAnsi="r_ansi"/>
          <w:sz w:val="18"/>
          <w:szCs w:val="18"/>
        </w:rPr>
      </w:pPr>
      <w:r w:rsidRPr="00F24CCA">
        <w:rPr>
          <w:rFonts w:ascii="r_ansi" w:hAnsi="r_ansi"/>
          <w:sz w:val="18"/>
          <w:szCs w:val="18"/>
        </w:rPr>
        <w:t xml:space="preserve">SPECIFIED DISEASE INSURANCE                     SDI           </w:t>
      </w:r>
    </w:p>
    <w:p w14:paraId="1ACD1457" w14:textId="6F4B5859" w:rsidR="00F24CCA" w:rsidRPr="00F24CCA" w:rsidRDefault="00F24CCA" w:rsidP="00F24CCA">
      <w:pPr>
        <w:pStyle w:val="ListParagraph"/>
        <w:numPr>
          <w:ilvl w:val="1"/>
          <w:numId w:val="10"/>
        </w:numPr>
        <w:autoSpaceDE w:val="0"/>
        <w:autoSpaceDN w:val="0"/>
        <w:rPr>
          <w:rFonts w:ascii="r_ansi" w:hAnsi="r_ansi"/>
          <w:sz w:val="18"/>
          <w:szCs w:val="18"/>
        </w:rPr>
      </w:pPr>
      <w:r w:rsidRPr="00F24CCA">
        <w:rPr>
          <w:rFonts w:ascii="r_ansi" w:hAnsi="r_ansi"/>
          <w:sz w:val="18"/>
          <w:szCs w:val="18"/>
        </w:rPr>
        <w:t>TORT FEASOR                     </w:t>
      </w:r>
      <w:r>
        <w:rPr>
          <w:rFonts w:ascii="r_ansi" w:hAnsi="r_ansi"/>
          <w:sz w:val="18"/>
          <w:szCs w:val="18"/>
        </w:rPr>
        <w:t xml:space="preserve"> </w:t>
      </w:r>
      <w:r w:rsidRPr="00F24CCA">
        <w:rPr>
          <w:rFonts w:ascii="r_ansi" w:hAnsi="r_ansi"/>
          <w:sz w:val="18"/>
          <w:szCs w:val="18"/>
        </w:rPr>
        <w:t xml:space="preserve">               TORT          </w:t>
      </w:r>
    </w:p>
    <w:p w14:paraId="05E7044A" w14:textId="4178B89B" w:rsidR="00F24CCA" w:rsidRPr="00C620AF" w:rsidRDefault="00F24CCA" w:rsidP="00C620AF">
      <w:pPr>
        <w:pStyle w:val="ListParagraph"/>
        <w:numPr>
          <w:ilvl w:val="1"/>
          <w:numId w:val="10"/>
        </w:numPr>
        <w:autoSpaceDE w:val="0"/>
        <w:autoSpaceDN w:val="0"/>
        <w:rPr>
          <w:rFonts w:ascii="r_ansi" w:hAnsi="r_ansi"/>
          <w:sz w:val="18"/>
          <w:szCs w:val="18"/>
        </w:rPr>
      </w:pPr>
      <w:r w:rsidRPr="00F24CCA">
        <w:rPr>
          <w:rFonts w:ascii="r_ansi" w:hAnsi="r_ansi"/>
          <w:sz w:val="18"/>
          <w:szCs w:val="18"/>
        </w:rPr>
        <w:t xml:space="preserve">WORKERS' COMPENSATION INSURANCE                 WCI           </w:t>
      </w:r>
    </w:p>
    <w:p w14:paraId="3B4B5523" w14:textId="77777777" w:rsidR="00C620AF" w:rsidRPr="0032530B" w:rsidRDefault="00C620AF" w:rsidP="00C620AF">
      <w:pPr>
        <w:pStyle w:val="ListParagraph"/>
        <w:numPr>
          <w:ilvl w:val="0"/>
          <w:numId w:val="10"/>
        </w:numPr>
        <w:spacing w:after="0" w:line="240" w:lineRule="auto"/>
        <w:contextualSpacing w:val="0"/>
      </w:pPr>
      <w:r>
        <w:t xml:space="preserve">Do </w:t>
      </w:r>
      <w:r w:rsidRPr="0032530B">
        <w:t xml:space="preserve">NOT import </w:t>
      </w:r>
      <w:r>
        <w:t>duplicates</w:t>
      </w:r>
      <w:r w:rsidRPr="0032530B">
        <w:t xml:space="preserve"> </w:t>
      </w:r>
    </w:p>
    <w:p w14:paraId="540DF116" w14:textId="77777777" w:rsidR="00C620AF" w:rsidRPr="0032530B" w:rsidRDefault="00C620AF" w:rsidP="00C620AF">
      <w:pPr>
        <w:pStyle w:val="ListParagraph"/>
        <w:numPr>
          <w:ilvl w:val="1"/>
          <w:numId w:val="10"/>
        </w:numPr>
        <w:spacing w:after="0" w:line="240" w:lineRule="auto"/>
        <w:contextualSpacing w:val="0"/>
      </w:pPr>
      <w:r w:rsidRPr="0032530B">
        <w:t xml:space="preserve">Check patient insurance </w:t>
      </w:r>
      <w:proofErr w:type="spellStart"/>
      <w:r w:rsidRPr="0032530B">
        <w:t>subfile</w:t>
      </w:r>
      <w:proofErr w:type="spellEnd"/>
      <w:r w:rsidRPr="0032530B">
        <w:t xml:space="preserve"> for duplicates</w:t>
      </w:r>
    </w:p>
    <w:p w14:paraId="28F39CE9" w14:textId="77777777" w:rsidR="00C620AF" w:rsidRDefault="00C620AF" w:rsidP="00C620AF">
      <w:pPr>
        <w:pStyle w:val="ListParagraph"/>
        <w:numPr>
          <w:ilvl w:val="2"/>
          <w:numId w:val="10"/>
        </w:numPr>
        <w:spacing w:after="0" w:line="240" w:lineRule="auto"/>
        <w:contextualSpacing w:val="0"/>
      </w:pPr>
      <w:r w:rsidRPr="0032530B">
        <w:t>Duplicate is defined as having all fields matching exactly: Company Name (</w:t>
      </w:r>
      <w:r w:rsidRPr="0032530B">
        <w:rPr>
          <w:rFonts w:ascii="r_ansi" w:hAnsi="r_ansi" w:cs="Courier New"/>
          <w:sz w:val="18"/>
          <w:szCs w:val="18"/>
        </w:rPr>
        <w:t>2.312,.01)</w:t>
      </w:r>
      <w:r w:rsidRPr="0032530B">
        <w:t xml:space="preserve"> + Group Number </w:t>
      </w:r>
      <w:r w:rsidRPr="0032530B">
        <w:rPr>
          <w:rFonts w:ascii="r_ansi" w:hAnsi="r_ansi" w:cs="Courier New"/>
          <w:sz w:val="18"/>
          <w:szCs w:val="18"/>
        </w:rPr>
        <w:t xml:space="preserve">2.312,.18) </w:t>
      </w:r>
      <w:r w:rsidRPr="0032530B">
        <w:t>+ Subscriber ID (</w:t>
      </w:r>
      <w:r w:rsidRPr="0032530B">
        <w:rPr>
          <w:rFonts w:ascii="r_ansi" w:hAnsi="r_ansi" w:cs="Courier New"/>
          <w:sz w:val="18"/>
          <w:szCs w:val="18"/>
        </w:rPr>
        <w:t>2.312,7.02)</w:t>
      </w:r>
      <w:r w:rsidRPr="0032530B">
        <w:t>+ Subscriber Name (</w:t>
      </w:r>
      <w:r w:rsidRPr="0032530B">
        <w:rPr>
          <w:rFonts w:ascii="r_ansi" w:hAnsi="r_ansi" w:cs="Courier New"/>
          <w:sz w:val="18"/>
          <w:szCs w:val="18"/>
        </w:rPr>
        <w:t>2.312,7.01)</w:t>
      </w:r>
      <w:r w:rsidRPr="0032530B">
        <w:t xml:space="preserve"> + Subscriber DOB (</w:t>
      </w:r>
      <w:r w:rsidRPr="0032530B">
        <w:rPr>
          <w:rFonts w:ascii="r_ansi" w:hAnsi="r_ansi" w:cs="Courier New"/>
          <w:sz w:val="18"/>
          <w:szCs w:val="18"/>
        </w:rPr>
        <w:t xml:space="preserve">2.312,3.01) </w:t>
      </w:r>
      <w:r w:rsidRPr="0032530B">
        <w:t xml:space="preserve"> </w:t>
      </w:r>
    </w:p>
    <w:p w14:paraId="35E6BCDF" w14:textId="0B24201C" w:rsidR="00C620AF" w:rsidRPr="0032530B" w:rsidRDefault="00C620AF" w:rsidP="00C620AF">
      <w:pPr>
        <w:pStyle w:val="ListParagraph"/>
        <w:numPr>
          <w:ilvl w:val="2"/>
          <w:numId w:val="10"/>
        </w:numPr>
        <w:spacing w:after="0" w:line="240" w:lineRule="auto"/>
        <w:contextualSpacing w:val="0"/>
      </w:pPr>
      <w:r>
        <w:t>S</w:t>
      </w:r>
      <w:r w:rsidRPr="0032530B">
        <w:t xml:space="preserve">ubscriber name </w:t>
      </w:r>
      <w:r>
        <w:t xml:space="preserve">is </w:t>
      </w:r>
      <w:r w:rsidRPr="0032530B">
        <w:t>defin</w:t>
      </w:r>
      <w:r>
        <w:t xml:space="preserve">ed as </w:t>
      </w:r>
      <w:proofErr w:type="spellStart"/>
      <w:r>
        <w:t>last,first</w:t>
      </w:r>
      <w:proofErr w:type="spellEnd"/>
      <w:r>
        <w:t xml:space="preserve"> without middle</w:t>
      </w:r>
    </w:p>
    <w:p w14:paraId="6FE895B8" w14:textId="77777777" w:rsidR="00C620AF" w:rsidRPr="0032530B" w:rsidRDefault="00C620AF" w:rsidP="00C620AF">
      <w:pPr>
        <w:pStyle w:val="ListParagraph"/>
        <w:numPr>
          <w:ilvl w:val="1"/>
          <w:numId w:val="10"/>
        </w:numPr>
        <w:spacing w:after="0" w:line="240" w:lineRule="auto"/>
        <w:contextualSpacing w:val="0"/>
      </w:pPr>
      <w:r w:rsidRPr="0032530B">
        <w:t>Check insurance buffer file for duplicates</w:t>
      </w:r>
    </w:p>
    <w:p w14:paraId="3ACF9174" w14:textId="77777777" w:rsidR="00C620AF" w:rsidRDefault="00C620AF" w:rsidP="00C620AF">
      <w:pPr>
        <w:pStyle w:val="ListParagraph"/>
        <w:numPr>
          <w:ilvl w:val="2"/>
          <w:numId w:val="10"/>
        </w:numPr>
        <w:spacing w:after="0" w:line="240" w:lineRule="auto"/>
        <w:contextualSpacing w:val="0"/>
      </w:pPr>
      <w:r w:rsidRPr="0032530B">
        <w:t>Duplicate is defined as having all fields matching exactly: Company Name (</w:t>
      </w:r>
      <w:r w:rsidRPr="0032530B">
        <w:rPr>
          <w:rFonts w:ascii="r_ansi" w:hAnsi="r_ansi" w:cs="Courier New"/>
          <w:sz w:val="18"/>
          <w:szCs w:val="18"/>
        </w:rPr>
        <w:t>355.33,20.01)</w:t>
      </w:r>
      <w:r w:rsidRPr="0032530B">
        <w:t>+ Group Number (</w:t>
      </w:r>
      <w:r w:rsidRPr="0032530B">
        <w:rPr>
          <w:rFonts w:ascii="r_ansi" w:hAnsi="r_ansi" w:cs="Courier New"/>
          <w:sz w:val="18"/>
          <w:szCs w:val="18"/>
        </w:rPr>
        <w:t>355.33,90.02)</w:t>
      </w:r>
      <w:r w:rsidRPr="0032530B">
        <w:t>+ Subscriber ID (</w:t>
      </w:r>
      <w:r w:rsidRPr="0032530B">
        <w:rPr>
          <w:rFonts w:ascii="r_ansi" w:hAnsi="r_ansi" w:cs="Courier New"/>
          <w:sz w:val="18"/>
          <w:szCs w:val="18"/>
        </w:rPr>
        <w:t>355.33,90.03)</w:t>
      </w:r>
      <w:r w:rsidRPr="0032530B">
        <w:t xml:space="preserve"> + Subscriber Name (</w:t>
      </w:r>
      <w:r w:rsidRPr="0032530B">
        <w:rPr>
          <w:rFonts w:ascii="r_ansi" w:hAnsi="r_ansi" w:cs="Courier New"/>
          <w:sz w:val="18"/>
          <w:szCs w:val="18"/>
        </w:rPr>
        <w:t>355.33,91.01)</w:t>
      </w:r>
      <w:r w:rsidRPr="0032530B">
        <w:t xml:space="preserve"> + Subscriber DOB (</w:t>
      </w:r>
      <w:r w:rsidRPr="0032530B">
        <w:rPr>
          <w:rFonts w:ascii="r_ansi" w:hAnsi="r_ansi" w:cs="Courier New"/>
          <w:sz w:val="18"/>
          <w:szCs w:val="18"/>
        </w:rPr>
        <w:t xml:space="preserve">355.33,60.08) </w:t>
      </w:r>
      <w:r w:rsidRPr="0032530B">
        <w:t xml:space="preserve"> </w:t>
      </w:r>
    </w:p>
    <w:p w14:paraId="48C4A476" w14:textId="1BFFB0BC" w:rsidR="00C620AF" w:rsidRPr="0032530B" w:rsidRDefault="00C620AF" w:rsidP="00C620AF">
      <w:pPr>
        <w:pStyle w:val="ListParagraph"/>
        <w:numPr>
          <w:ilvl w:val="2"/>
          <w:numId w:val="10"/>
        </w:numPr>
        <w:spacing w:after="0" w:line="240" w:lineRule="auto"/>
        <w:contextualSpacing w:val="0"/>
      </w:pPr>
      <w:r>
        <w:t>S</w:t>
      </w:r>
      <w:r w:rsidRPr="0032530B">
        <w:t xml:space="preserve">ubscriber name defined as </w:t>
      </w:r>
      <w:proofErr w:type="spellStart"/>
      <w:r w:rsidRPr="0032530B">
        <w:t>last,first</w:t>
      </w:r>
      <w:proofErr w:type="spellEnd"/>
      <w:r w:rsidRPr="0032530B">
        <w:t xml:space="preserve"> without middle </w:t>
      </w:r>
    </w:p>
    <w:p w14:paraId="626A6AA7" w14:textId="2A4CB50A" w:rsidR="007D3974" w:rsidRPr="00C80C4F" w:rsidRDefault="00C620AF" w:rsidP="00C620AF">
      <w:pPr>
        <w:pStyle w:val="ListParagraph"/>
        <w:numPr>
          <w:ilvl w:val="1"/>
          <w:numId w:val="10"/>
        </w:numPr>
        <w:spacing w:after="0" w:line="240" w:lineRule="auto"/>
      </w:pPr>
      <w:r w:rsidRPr="0032530B">
        <w:t>Ex: Patient A has Medicare in VAMC A, VAMC B and VAMC C</w:t>
      </w:r>
      <w:r w:rsidR="0083300B">
        <w:t>.</w:t>
      </w:r>
      <w:r w:rsidRPr="0032530B">
        <w:t xml:space="preserve"> </w:t>
      </w:r>
      <w:r w:rsidR="0083300B">
        <w:t xml:space="preserve"> O</w:t>
      </w:r>
      <w:r w:rsidRPr="0032530B">
        <w:t>nly import ONE copy of Medicare into VAMC D</w:t>
      </w:r>
      <w:r w:rsidR="0083300B">
        <w:t>.</w:t>
      </w:r>
    </w:p>
    <w:p w14:paraId="4661E216" w14:textId="6378028B" w:rsidR="00D33728" w:rsidRDefault="00D33728" w:rsidP="00D33728">
      <w:pPr>
        <w:pStyle w:val="ListParagraph"/>
        <w:numPr>
          <w:ilvl w:val="0"/>
          <w:numId w:val="10"/>
        </w:numPr>
        <w:spacing w:after="0" w:line="240" w:lineRule="auto"/>
        <w:contextualSpacing w:val="0"/>
      </w:pPr>
      <w:r>
        <w:lastRenderedPageBreak/>
        <w:t xml:space="preserve">When importing, always import entries into the buffer (#355.33) so that they go through </w:t>
      </w:r>
      <w:proofErr w:type="spellStart"/>
      <w:r>
        <w:t>eIV</w:t>
      </w:r>
      <w:proofErr w:type="spellEnd"/>
      <w:r>
        <w:t>. This gives the receiving database the EB loops that were not imported.</w:t>
      </w:r>
    </w:p>
    <w:p w14:paraId="342B4142" w14:textId="73C8D934" w:rsidR="00D33728" w:rsidRDefault="00D33728" w:rsidP="00D33728">
      <w:pPr>
        <w:pStyle w:val="ListParagraph"/>
        <w:numPr>
          <w:ilvl w:val="0"/>
          <w:numId w:val="10"/>
        </w:numPr>
        <w:spacing w:after="0" w:line="240" w:lineRule="auto"/>
        <w:contextualSpacing w:val="0"/>
      </w:pPr>
      <w:r>
        <w:t>When importing, do not import the following data.  Leave these fields blank when filing into buffer:</w:t>
      </w:r>
    </w:p>
    <w:p w14:paraId="7A733D97" w14:textId="77777777" w:rsidR="00D33728" w:rsidRPr="00143D07" w:rsidRDefault="00D33728" w:rsidP="00D33728">
      <w:pPr>
        <w:pStyle w:val="ListParagraph"/>
        <w:numPr>
          <w:ilvl w:val="1"/>
          <w:numId w:val="10"/>
        </w:numPr>
        <w:spacing w:after="0" w:line="240" w:lineRule="auto"/>
        <w:contextualSpacing w:val="0"/>
      </w:pPr>
      <w:r>
        <w:t>“ENTERED BY” names (</w:t>
      </w:r>
      <w:r w:rsidRPr="00D33728">
        <w:rPr>
          <w:rFonts w:ascii="r_ansi" w:hAnsi="r_ansi" w:cs="Courier New"/>
          <w:sz w:val="18"/>
          <w:szCs w:val="18"/>
        </w:rPr>
        <w:t>355.33,90.03</w:t>
      </w:r>
      <w:r w:rsidRPr="00D33728">
        <w:t>)</w:t>
      </w:r>
    </w:p>
    <w:p w14:paraId="320EC809" w14:textId="77777777" w:rsidR="00D33728" w:rsidRPr="00143D07" w:rsidRDefault="00D33728" w:rsidP="00D33728">
      <w:pPr>
        <w:pStyle w:val="ListParagraph"/>
        <w:numPr>
          <w:ilvl w:val="1"/>
          <w:numId w:val="10"/>
        </w:numPr>
        <w:spacing w:after="0" w:line="240" w:lineRule="auto"/>
        <w:contextualSpacing w:val="0"/>
      </w:pPr>
      <w:r w:rsidRPr="00D33728">
        <w:t>“VERIFIED BY” names (</w:t>
      </w:r>
      <w:r w:rsidRPr="00D33728">
        <w:rPr>
          <w:rFonts w:ascii="r_ansi" w:hAnsi="r_ansi" w:cs="Courier New"/>
          <w:sz w:val="18"/>
          <w:szCs w:val="18"/>
        </w:rPr>
        <w:t>355.33,.11</w:t>
      </w:r>
      <w:r w:rsidRPr="00D33728">
        <w:t>)</w:t>
      </w:r>
    </w:p>
    <w:p w14:paraId="5FB315C7" w14:textId="7C1CD69C" w:rsidR="00D72571" w:rsidRPr="00C80C4F" w:rsidRDefault="00D33728" w:rsidP="00D33728">
      <w:pPr>
        <w:pStyle w:val="ListParagraph"/>
        <w:numPr>
          <w:ilvl w:val="1"/>
          <w:numId w:val="10"/>
        </w:numPr>
        <w:spacing w:after="0" w:line="240" w:lineRule="auto"/>
      </w:pPr>
      <w:r w:rsidRPr="00D33728">
        <w:t>“DATE VERIFIED” (</w:t>
      </w:r>
      <w:r w:rsidRPr="00D33728">
        <w:rPr>
          <w:rFonts w:ascii="r_ansi" w:hAnsi="r_ansi" w:cs="Courier New"/>
          <w:sz w:val="18"/>
          <w:szCs w:val="18"/>
        </w:rPr>
        <w:t>355.33,.1</w:t>
      </w:r>
      <w:r w:rsidRPr="00D33728">
        <w:t>)</w:t>
      </w:r>
    </w:p>
    <w:p w14:paraId="28ABD1C9" w14:textId="297768D4" w:rsidR="001A29AE" w:rsidRDefault="001A29AE" w:rsidP="00D72571">
      <w:pPr>
        <w:pStyle w:val="ListParagraph"/>
        <w:numPr>
          <w:ilvl w:val="0"/>
          <w:numId w:val="10"/>
        </w:numPr>
        <w:spacing w:after="0" w:line="240" w:lineRule="auto"/>
      </w:pPr>
      <w:r w:rsidRPr="001A29AE">
        <w:t>When importing, DO create a “DATE ENTERED</w:t>
      </w:r>
      <w:proofErr w:type="gramStart"/>
      <w:r w:rsidRPr="001A29AE">
        <w:t>”(</w:t>
      </w:r>
      <w:proofErr w:type="gramEnd"/>
      <w:r w:rsidRPr="001A29AE">
        <w:t xml:space="preserve"> </w:t>
      </w:r>
      <w:r w:rsidRPr="001A29AE">
        <w:rPr>
          <w:rFonts w:ascii="r_ansi" w:hAnsi="r_ansi" w:cs="Courier New"/>
          <w:sz w:val="18"/>
          <w:szCs w:val="18"/>
        </w:rPr>
        <w:t>355.33,.01</w:t>
      </w:r>
      <w:r w:rsidRPr="001A29AE">
        <w:t>) as the date the entry was imported</w:t>
      </w:r>
      <w:r>
        <w:t>.</w:t>
      </w:r>
    </w:p>
    <w:p w14:paraId="70CD0C21" w14:textId="7B8D483C" w:rsidR="00B02634" w:rsidRDefault="001A29AE" w:rsidP="00D72571">
      <w:pPr>
        <w:pStyle w:val="ListParagraph"/>
        <w:numPr>
          <w:ilvl w:val="0"/>
          <w:numId w:val="10"/>
        </w:numPr>
        <w:spacing w:after="0" w:line="240" w:lineRule="auto"/>
      </w:pPr>
      <w:r>
        <w:t xml:space="preserve">When importing, assign new source of information </w:t>
      </w:r>
      <w:r w:rsidRPr="0032530B">
        <w:t>code (INSPT) to entries</w:t>
      </w:r>
      <w:r>
        <w:t xml:space="preserve"> being created in the receiving database</w:t>
      </w:r>
      <w:r w:rsidR="00B02634" w:rsidRPr="00C80C4F">
        <w:t>.</w:t>
      </w:r>
    </w:p>
    <w:p w14:paraId="02CD223A" w14:textId="21B82083" w:rsidR="001A29AE" w:rsidRDefault="001A29AE" w:rsidP="001A29AE">
      <w:pPr>
        <w:pStyle w:val="ListParagraph"/>
        <w:numPr>
          <w:ilvl w:val="0"/>
          <w:numId w:val="10"/>
        </w:numPr>
        <w:spacing w:after="0" w:line="240" w:lineRule="auto"/>
        <w:contextualSpacing w:val="0"/>
      </w:pPr>
      <w:r>
        <w:t>When importing, do not mark as ‘verified’ (the *).</w:t>
      </w:r>
    </w:p>
    <w:p w14:paraId="12A6AD9E" w14:textId="523A074B" w:rsidR="001A29AE" w:rsidRDefault="001A29AE" w:rsidP="001A29AE">
      <w:pPr>
        <w:pStyle w:val="ListParagraph"/>
        <w:numPr>
          <w:ilvl w:val="0"/>
          <w:numId w:val="10"/>
        </w:numPr>
        <w:spacing w:after="0" w:line="240" w:lineRule="auto"/>
        <w:contextualSpacing w:val="0"/>
      </w:pPr>
      <w:r>
        <w:t>Make sure fields are imported into the right place.  There are examples where subscriber ID is filed as Insurance Co and all other kinds of fun stuff.</w:t>
      </w:r>
    </w:p>
    <w:p w14:paraId="0B6D59D1" w14:textId="1F5F2FC3" w:rsidR="001A29AE" w:rsidRPr="00C80C4F" w:rsidRDefault="001A29AE" w:rsidP="001A29AE">
      <w:pPr>
        <w:pStyle w:val="ListParagraph"/>
        <w:numPr>
          <w:ilvl w:val="1"/>
          <w:numId w:val="10"/>
        </w:numPr>
        <w:spacing w:after="0" w:line="240" w:lineRule="auto"/>
      </w:pPr>
      <w:r>
        <w:t>Subscriber Id = Subscriber Id</w:t>
      </w:r>
    </w:p>
    <w:p w14:paraId="549BD52E" w14:textId="1736968D" w:rsidR="00D72571" w:rsidRPr="00C80C4F" w:rsidRDefault="00D72571" w:rsidP="001A29AE">
      <w:pPr>
        <w:spacing w:after="0" w:line="240" w:lineRule="auto"/>
        <w:ind w:left="1080"/>
      </w:pPr>
    </w:p>
    <w:p w14:paraId="18332521" w14:textId="65BB89E9" w:rsidR="00666244" w:rsidRPr="00C80C4F" w:rsidRDefault="001A29AE" w:rsidP="001A29AE">
      <w:pPr>
        <w:spacing w:after="0" w:line="240" w:lineRule="auto"/>
        <w:rPr>
          <w:sz w:val="24"/>
          <w:szCs w:val="24"/>
        </w:rPr>
      </w:pPr>
      <w:r>
        <w:t>There is at least one option that</w:t>
      </w:r>
      <w:r w:rsidR="00D72571" w:rsidRPr="00C80C4F">
        <w:t xml:space="preserve"> places data into the wrong fields in the </w:t>
      </w:r>
      <w:r w:rsidR="00D72571" w:rsidRPr="00C80C4F">
        <w:rPr>
          <w:sz w:val="24"/>
          <w:szCs w:val="24"/>
        </w:rPr>
        <w:t>buffer</w:t>
      </w:r>
      <w:r>
        <w:rPr>
          <w:sz w:val="24"/>
          <w:szCs w:val="24"/>
        </w:rPr>
        <w:t>.</w:t>
      </w:r>
      <w:r w:rsidR="00D72571" w:rsidRPr="00C80C4F">
        <w:rPr>
          <w:sz w:val="24"/>
          <w:szCs w:val="24"/>
        </w:rPr>
        <w:t xml:space="preserve"> (</w:t>
      </w:r>
      <w:proofErr w:type="gramStart"/>
      <w:r w:rsidR="00D72571" w:rsidRPr="00C80C4F">
        <w:rPr>
          <w:sz w:val="24"/>
          <w:szCs w:val="24"/>
        </w:rPr>
        <w:t>is</w:t>
      </w:r>
      <w:proofErr w:type="gramEnd"/>
      <w:r w:rsidR="00D72571" w:rsidRPr="00C80C4F">
        <w:rPr>
          <w:sz w:val="24"/>
          <w:szCs w:val="24"/>
        </w:rPr>
        <w:t xml:space="preserve"> it RQI</w:t>
      </w:r>
      <w:r w:rsidR="00B02634" w:rsidRPr="00C80C4F">
        <w:rPr>
          <w:sz w:val="24"/>
          <w:szCs w:val="24"/>
        </w:rPr>
        <w:t xml:space="preserve"> &gt; expand entry, entry shows how it was created</w:t>
      </w:r>
      <w:r w:rsidR="00D72571" w:rsidRPr="00C80C4F">
        <w:rPr>
          <w:sz w:val="24"/>
          <w:szCs w:val="24"/>
        </w:rPr>
        <w:t xml:space="preserve">?)  </w:t>
      </w:r>
    </w:p>
    <w:p w14:paraId="6D7B9985" w14:textId="0975C6EE" w:rsidR="00666244" w:rsidRDefault="00666244" w:rsidP="001A29AE">
      <w:pPr>
        <w:spacing w:after="0" w:line="240" w:lineRule="auto"/>
        <w:rPr>
          <w:sz w:val="24"/>
          <w:szCs w:val="24"/>
        </w:rPr>
      </w:pPr>
      <w:r w:rsidRPr="00C80C4F">
        <w:rPr>
          <w:sz w:val="24"/>
          <w:szCs w:val="24"/>
        </w:rPr>
        <w:t>Remote Insurance Query does mark a buffer with note</w:t>
      </w:r>
      <w:r w:rsidR="001A29AE">
        <w:rPr>
          <w:sz w:val="24"/>
          <w:szCs w:val="24"/>
        </w:rPr>
        <w:t>.</w:t>
      </w:r>
      <w:r w:rsidRPr="00C80C4F">
        <w:rPr>
          <w:sz w:val="24"/>
          <w:szCs w:val="24"/>
        </w:rPr>
        <w:t xml:space="preserve"> </w:t>
      </w:r>
      <w:r w:rsidR="001A29AE">
        <w:rPr>
          <w:sz w:val="24"/>
          <w:szCs w:val="24"/>
        </w:rPr>
        <w:t xml:space="preserve"> U</w:t>
      </w:r>
      <w:r w:rsidRPr="00C80C4F">
        <w:rPr>
          <w:sz w:val="24"/>
          <w:szCs w:val="24"/>
        </w:rPr>
        <w:t xml:space="preserve">sers can only see note if in </w:t>
      </w:r>
      <w:proofErr w:type="spellStart"/>
      <w:r w:rsidRPr="00C80C4F">
        <w:rPr>
          <w:sz w:val="24"/>
          <w:szCs w:val="24"/>
        </w:rPr>
        <w:t>VistA</w:t>
      </w:r>
      <w:proofErr w:type="spellEnd"/>
      <w:r w:rsidRPr="00C80C4F">
        <w:rPr>
          <w:sz w:val="24"/>
          <w:szCs w:val="24"/>
        </w:rPr>
        <w:t xml:space="preserve"> buffer</w:t>
      </w:r>
      <w:r w:rsidR="001A29AE">
        <w:rPr>
          <w:sz w:val="24"/>
          <w:szCs w:val="24"/>
        </w:rPr>
        <w:t xml:space="preserve"> &gt; EE and</w:t>
      </w:r>
      <w:r w:rsidRPr="00C80C4F">
        <w:rPr>
          <w:sz w:val="24"/>
          <w:szCs w:val="24"/>
        </w:rPr>
        <w:t xml:space="preserve"> users </w:t>
      </w:r>
      <w:proofErr w:type="spellStart"/>
      <w:r w:rsidRPr="00C80C4F">
        <w:rPr>
          <w:sz w:val="24"/>
          <w:szCs w:val="24"/>
        </w:rPr>
        <w:t>can not</w:t>
      </w:r>
      <w:proofErr w:type="spellEnd"/>
      <w:r w:rsidRPr="00C80C4F">
        <w:rPr>
          <w:sz w:val="24"/>
          <w:szCs w:val="24"/>
        </w:rPr>
        <w:t xml:space="preserve"> see this data in GUI</w:t>
      </w:r>
      <w:r w:rsidR="001A29AE">
        <w:rPr>
          <w:sz w:val="24"/>
          <w:szCs w:val="24"/>
        </w:rPr>
        <w:t>.  An e</w:t>
      </w:r>
      <w:r w:rsidR="00461978">
        <w:rPr>
          <w:sz w:val="24"/>
          <w:szCs w:val="24"/>
        </w:rPr>
        <w:t>xample</w:t>
      </w:r>
      <w:r w:rsidR="001A29AE">
        <w:rPr>
          <w:sz w:val="24"/>
          <w:szCs w:val="24"/>
        </w:rPr>
        <w:t xml:space="preserve"> below</w:t>
      </w:r>
      <w:r w:rsidR="00461978">
        <w:rPr>
          <w:sz w:val="24"/>
          <w:szCs w:val="24"/>
        </w:rPr>
        <w:t xml:space="preserve"> shows </w:t>
      </w:r>
      <w:r w:rsidR="001A29AE">
        <w:rPr>
          <w:sz w:val="24"/>
          <w:szCs w:val="24"/>
        </w:rPr>
        <w:t xml:space="preserve">a </w:t>
      </w:r>
      <w:r w:rsidR="00461978">
        <w:rPr>
          <w:sz w:val="24"/>
          <w:szCs w:val="24"/>
        </w:rPr>
        <w:t xml:space="preserve">buffer entry </w:t>
      </w:r>
      <w:r w:rsidR="001A29AE">
        <w:rPr>
          <w:sz w:val="24"/>
          <w:szCs w:val="24"/>
        </w:rPr>
        <w:t xml:space="preserve">that </w:t>
      </w:r>
      <w:r w:rsidR="00461978">
        <w:rPr>
          <w:sz w:val="24"/>
          <w:szCs w:val="24"/>
        </w:rPr>
        <w:t>was created 9/17/16, yet verified 7/10/16.  Likely it was verified at the Fresno facility this date.  Don’t know how this gets populated.</w:t>
      </w:r>
    </w:p>
    <w:p w14:paraId="03ECA985" w14:textId="77777777" w:rsidR="00461978" w:rsidRPr="00C80C4F" w:rsidRDefault="00461978" w:rsidP="007D3974">
      <w:pPr>
        <w:spacing w:after="0" w:line="240" w:lineRule="auto"/>
        <w:ind w:left="1080"/>
        <w:rPr>
          <w:sz w:val="24"/>
          <w:szCs w:val="24"/>
        </w:rPr>
      </w:pPr>
    </w:p>
    <w:p w14:paraId="0A1F71E1" w14:textId="77777777" w:rsidR="00461978" w:rsidRPr="00A3706E" w:rsidRDefault="00666244" w:rsidP="00461978">
      <w:pPr>
        <w:autoSpaceDE w:val="0"/>
        <w:autoSpaceDN w:val="0"/>
        <w:adjustRightInd w:val="0"/>
        <w:spacing w:after="0" w:line="240" w:lineRule="auto"/>
        <w:rPr>
          <w:rFonts w:cs="r_ansi"/>
          <w:sz w:val="16"/>
          <w:szCs w:val="16"/>
          <w:u w:val="single"/>
        </w:rPr>
      </w:pPr>
      <w:r w:rsidRPr="00C80C4F">
        <w:rPr>
          <w:b/>
          <w:bCs/>
          <w:sz w:val="16"/>
          <w:szCs w:val="16"/>
        </w:rPr>
        <w:t>                         </w:t>
      </w:r>
      <w:r w:rsidR="00461978" w:rsidRPr="00A3706E">
        <w:rPr>
          <w:rFonts w:cs="r_ansi"/>
          <w:b/>
          <w:bCs/>
          <w:sz w:val="16"/>
          <w:szCs w:val="16"/>
          <w:u w:val="single"/>
        </w:rPr>
        <w:t>Insurance Buffer Entry</w:t>
      </w:r>
      <w:r w:rsidR="00461978" w:rsidRPr="00A3706E">
        <w:rPr>
          <w:rFonts w:cs="r_ansi"/>
          <w:sz w:val="16"/>
          <w:szCs w:val="16"/>
          <w:u w:val="single"/>
        </w:rPr>
        <w:t xml:space="preserve">        Oct 13, 2016@13:56:12          Page:    1 of    3 </w:t>
      </w:r>
    </w:p>
    <w:p w14:paraId="736089BF" w14:textId="77777777" w:rsidR="00461978" w:rsidRPr="00A3706E" w:rsidRDefault="00461978" w:rsidP="00461978">
      <w:pPr>
        <w:autoSpaceDE w:val="0"/>
        <w:autoSpaceDN w:val="0"/>
        <w:adjustRightInd w:val="0"/>
        <w:spacing w:after="0" w:line="240" w:lineRule="auto"/>
        <w:rPr>
          <w:rFonts w:cs="r_ansi"/>
          <w:sz w:val="16"/>
          <w:szCs w:val="16"/>
        </w:rPr>
      </w:pPr>
      <w:r>
        <w:rPr>
          <w:rFonts w:cs="r_ansi"/>
          <w:sz w:val="16"/>
          <w:szCs w:val="16"/>
        </w:rPr>
        <w:t>IB</w:t>
      </w:r>
      <w:proofErr w:type="gramStart"/>
      <w:r>
        <w:rPr>
          <w:rFonts w:cs="r_ansi"/>
          <w:sz w:val="16"/>
          <w:szCs w:val="16"/>
        </w:rPr>
        <w:t>,PATIENT</w:t>
      </w:r>
      <w:proofErr w:type="gramEnd"/>
      <w:r>
        <w:rPr>
          <w:rFonts w:cs="r_ansi"/>
          <w:sz w:val="16"/>
          <w:szCs w:val="16"/>
        </w:rPr>
        <w:t xml:space="preserve"> ONE</w:t>
      </w:r>
      <w:r w:rsidRPr="00461978">
        <w:rPr>
          <w:rFonts w:cs="r_ansi"/>
          <w:sz w:val="16"/>
          <w:szCs w:val="16"/>
        </w:rPr>
        <w:t xml:space="preserve">                 </w:t>
      </w:r>
      <w:r>
        <w:rPr>
          <w:rFonts w:cs="r_ansi"/>
          <w:sz w:val="16"/>
          <w:szCs w:val="16"/>
        </w:rPr>
        <w:t>xxx-xx</w:t>
      </w:r>
      <w:r w:rsidRPr="00461978">
        <w:rPr>
          <w:rFonts w:cs="r_ansi"/>
          <w:sz w:val="16"/>
          <w:szCs w:val="16"/>
        </w:rPr>
        <w:t>-</w:t>
      </w:r>
      <w:proofErr w:type="spellStart"/>
      <w:r>
        <w:rPr>
          <w:rFonts w:cs="r_ansi"/>
          <w:sz w:val="16"/>
          <w:szCs w:val="16"/>
        </w:rPr>
        <w:t>xxxx</w:t>
      </w:r>
      <w:proofErr w:type="spellEnd"/>
      <w:r w:rsidRPr="00461978">
        <w:rPr>
          <w:rFonts w:cs="r_ansi"/>
          <w:sz w:val="16"/>
          <w:szCs w:val="16"/>
        </w:rPr>
        <w:t xml:space="preserve">    DOB: OCT </w:t>
      </w:r>
      <w:r>
        <w:rPr>
          <w:rFonts w:cs="r_ansi"/>
          <w:sz w:val="16"/>
          <w:szCs w:val="16"/>
        </w:rPr>
        <w:t>00</w:t>
      </w:r>
      <w:r w:rsidRPr="00461978">
        <w:rPr>
          <w:rFonts w:cs="r_ansi"/>
          <w:sz w:val="16"/>
          <w:szCs w:val="16"/>
        </w:rPr>
        <w:t>,19</w:t>
      </w:r>
      <w:r>
        <w:rPr>
          <w:rFonts w:cs="r_ansi"/>
          <w:sz w:val="16"/>
          <w:szCs w:val="16"/>
        </w:rPr>
        <w:t>00</w:t>
      </w:r>
      <w:r w:rsidRPr="00461978">
        <w:rPr>
          <w:rFonts w:cs="r_ansi"/>
          <w:sz w:val="16"/>
          <w:szCs w:val="16"/>
        </w:rPr>
        <w:t xml:space="preserve">    AGE: </w:t>
      </w:r>
      <w:r>
        <w:rPr>
          <w:rFonts w:cs="r_ansi"/>
          <w:sz w:val="16"/>
          <w:szCs w:val="16"/>
        </w:rPr>
        <w:t>100</w:t>
      </w:r>
    </w:p>
    <w:p w14:paraId="59916062" w14:textId="35CAC331" w:rsidR="00461978" w:rsidRPr="00A3706E" w:rsidRDefault="00461978" w:rsidP="00461978">
      <w:pPr>
        <w:autoSpaceDE w:val="0"/>
        <w:autoSpaceDN w:val="0"/>
        <w:adjustRightInd w:val="0"/>
        <w:spacing w:after="0" w:line="240" w:lineRule="auto"/>
        <w:rPr>
          <w:rFonts w:cs="r_ansi"/>
          <w:sz w:val="16"/>
          <w:szCs w:val="16"/>
        </w:rPr>
      </w:pPr>
      <w:r w:rsidRPr="00A3706E">
        <w:rPr>
          <w:rFonts w:cs="r_ansi"/>
          <w:sz w:val="16"/>
          <w:szCs w:val="16"/>
        </w:rPr>
        <w:t xml:space="preserve">       Buffer entry created on </w:t>
      </w:r>
      <w:r w:rsidR="005256BA">
        <w:rPr>
          <w:rFonts w:cs="r_ansi"/>
          <w:sz w:val="16"/>
          <w:szCs w:val="16"/>
        </w:rPr>
        <w:t>DNS</w:t>
      </w:r>
      <w:r w:rsidRPr="00A3706E">
        <w:rPr>
          <w:rFonts w:cs="r_ansi"/>
          <w:sz w:val="16"/>
          <w:szCs w:val="16"/>
        </w:rPr>
        <w:t xml:space="preserve"> by </w:t>
      </w:r>
      <w:r>
        <w:rPr>
          <w:rFonts w:cs="r_ansi"/>
          <w:sz w:val="16"/>
          <w:szCs w:val="16"/>
        </w:rPr>
        <w:t>KUPKA</w:t>
      </w:r>
      <w:proofErr w:type="gramStart"/>
      <w:r>
        <w:rPr>
          <w:rFonts w:cs="r_ansi"/>
          <w:sz w:val="16"/>
          <w:szCs w:val="16"/>
        </w:rPr>
        <w:t>,ALYSSA</w:t>
      </w:r>
      <w:proofErr w:type="gramEnd"/>
      <w:r w:rsidRPr="00A3706E">
        <w:rPr>
          <w:rFonts w:cs="r_ansi"/>
          <w:sz w:val="16"/>
          <w:szCs w:val="16"/>
        </w:rPr>
        <w:t xml:space="preserve"> (ICB CARD RE)</w:t>
      </w:r>
    </w:p>
    <w:p w14:paraId="6DA95253" w14:textId="52BAD73D" w:rsidR="00461978" w:rsidRPr="00FB48DE" w:rsidRDefault="00461978" w:rsidP="00FB48DE">
      <w:pPr>
        <w:autoSpaceDE w:val="0"/>
        <w:autoSpaceDN w:val="0"/>
        <w:adjustRightInd w:val="0"/>
        <w:spacing w:after="0" w:line="240" w:lineRule="auto"/>
        <w:rPr>
          <w:rFonts w:cs="r_ansi"/>
          <w:sz w:val="16"/>
          <w:szCs w:val="16"/>
        </w:rPr>
      </w:pPr>
      <w:r w:rsidRPr="00A3706E">
        <w:rPr>
          <w:rFonts w:cs="r_ansi"/>
          <w:sz w:val="16"/>
          <w:szCs w:val="16"/>
        </w:rPr>
        <w:t xml:space="preserve">              </w:t>
      </w:r>
      <w:r w:rsidRPr="00FB48DE">
        <w:rPr>
          <w:rFonts w:cs="r_ansi"/>
          <w:sz w:val="16"/>
          <w:szCs w:val="16"/>
          <w:highlight w:val="yellow"/>
        </w:rPr>
        <w:t>Buffer entry verified on 07/10/16 by KUPKA</w:t>
      </w:r>
      <w:proofErr w:type="gramStart"/>
      <w:r w:rsidRPr="00FB48DE">
        <w:rPr>
          <w:rFonts w:cs="r_ansi"/>
          <w:sz w:val="16"/>
          <w:szCs w:val="16"/>
          <w:highlight w:val="yellow"/>
        </w:rPr>
        <w:t>,ALYSSA</w:t>
      </w:r>
      <w:proofErr w:type="gramEnd"/>
    </w:p>
    <w:p w14:paraId="022615D0" w14:textId="77777777" w:rsidR="00461978" w:rsidRDefault="00461978" w:rsidP="00666244">
      <w:pPr>
        <w:autoSpaceDE w:val="0"/>
        <w:autoSpaceDN w:val="0"/>
        <w:spacing w:after="0"/>
        <w:rPr>
          <w:b/>
          <w:bCs/>
          <w:sz w:val="16"/>
          <w:szCs w:val="16"/>
        </w:rPr>
      </w:pPr>
    </w:p>
    <w:p w14:paraId="14452861" w14:textId="64E01759" w:rsidR="00666244" w:rsidRPr="00C80C4F" w:rsidRDefault="00666244" w:rsidP="00666244">
      <w:pPr>
        <w:autoSpaceDE w:val="0"/>
        <w:autoSpaceDN w:val="0"/>
        <w:spacing w:after="0"/>
        <w:rPr>
          <w:b/>
          <w:bCs/>
          <w:sz w:val="16"/>
          <w:szCs w:val="16"/>
        </w:rPr>
      </w:pPr>
      <w:r w:rsidRPr="00C80C4F">
        <w:rPr>
          <w:b/>
          <w:bCs/>
          <w:sz w:val="16"/>
          <w:szCs w:val="16"/>
        </w:rPr>
        <w:t> </w:t>
      </w:r>
      <w:r w:rsidR="00461978">
        <w:rPr>
          <w:b/>
          <w:bCs/>
          <w:sz w:val="16"/>
          <w:szCs w:val="16"/>
        </w:rPr>
        <w:tab/>
      </w:r>
      <w:r w:rsidRPr="00C80C4F">
        <w:rPr>
          <w:b/>
          <w:bCs/>
          <w:sz w:val="16"/>
          <w:szCs w:val="16"/>
        </w:rPr>
        <w:t xml:space="preserve">Insurance Company Information                         </w:t>
      </w:r>
    </w:p>
    <w:p w14:paraId="3C2AD81F" w14:textId="77777777" w:rsidR="00666244" w:rsidRPr="00C80C4F" w:rsidRDefault="00666244" w:rsidP="00666244">
      <w:pPr>
        <w:autoSpaceDE w:val="0"/>
        <w:autoSpaceDN w:val="0"/>
        <w:spacing w:after="0"/>
        <w:rPr>
          <w:sz w:val="16"/>
          <w:szCs w:val="16"/>
        </w:rPr>
      </w:pPr>
      <w:r w:rsidRPr="00C80C4F">
        <w:rPr>
          <w:sz w:val="16"/>
          <w:szCs w:val="16"/>
        </w:rPr>
        <w:t>    Name: AETNA                              Reimburse</w:t>
      </w:r>
      <w:proofErr w:type="gramStart"/>
      <w:r w:rsidRPr="00C80C4F">
        <w:rPr>
          <w:sz w:val="16"/>
          <w:szCs w:val="16"/>
        </w:rPr>
        <w:t>?:</w:t>
      </w:r>
      <w:proofErr w:type="gramEnd"/>
      <w:r w:rsidRPr="00C80C4F">
        <w:rPr>
          <w:sz w:val="16"/>
          <w:szCs w:val="16"/>
        </w:rPr>
        <w:t xml:space="preserve"> WILL REIMBURSE         </w:t>
      </w:r>
    </w:p>
    <w:p w14:paraId="52B1F0A8" w14:textId="77777777" w:rsidR="00666244" w:rsidRPr="00C80C4F" w:rsidRDefault="00666244" w:rsidP="00666244">
      <w:pPr>
        <w:autoSpaceDE w:val="0"/>
        <w:autoSpaceDN w:val="0"/>
        <w:spacing w:after="0"/>
        <w:rPr>
          <w:sz w:val="16"/>
          <w:szCs w:val="16"/>
        </w:rPr>
      </w:pPr>
      <w:r w:rsidRPr="00C80C4F">
        <w:rPr>
          <w:sz w:val="16"/>
          <w:szCs w:val="16"/>
        </w:rPr>
        <w:t xml:space="preserve">   Phone: 888-632-3862                    Billing Phone: 888-632-3862           </w:t>
      </w:r>
    </w:p>
    <w:p w14:paraId="0F6A3D3E" w14:textId="77777777" w:rsidR="00666244" w:rsidRPr="00C80C4F" w:rsidRDefault="00666244" w:rsidP="00666244">
      <w:pPr>
        <w:autoSpaceDE w:val="0"/>
        <w:autoSpaceDN w:val="0"/>
        <w:spacing w:after="0"/>
        <w:rPr>
          <w:sz w:val="16"/>
          <w:szCs w:val="16"/>
        </w:rPr>
      </w:pPr>
      <w:r w:rsidRPr="00C80C4F">
        <w:rPr>
          <w:sz w:val="16"/>
          <w:szCs w:val="16"/>
        </w:rPr>
        <w:t>                                          </w:t>
      </w:r>
      <w:proofErr w:type="spellStart"/>
      <w:r w:rsidRPr="00C80C4F">
        <w:rPr>
          <w:sz w:val="16"/>
          <w:szCs w:val="16"/>
        </w:rPr>
        <w:t>Precert</w:t>
      </w:r>
      <w:proofErr w:type="spellEnd"/>
      <w:r w:rsidRPr="00C80C4F">
        <w:rPr>
          <w:sz w:val="16"/>
          <w:szCs w:val="16"/>
        </w:rPr>
        <w:t xml:space="preserve"> Phone: 800-223-6857           </w:t>
      </w:r>
    </w:p>
    <w:p w14:paraId="79BC2FB0" w14:textId="77777777" w:rsidR="00666244" w:rsidRPr="00C80C4F" w:rsidRDefault="00666244" w:rsidP="00666244">
      <w:pPr>
        <w:spacing w:after="0"/>
        <w:rPr>
          <w:color w:val="1F497D"/>
          <w:sz w:val="16"/>
          <w:szCs w:val="16"/>
        </w:rPr>
      </w:pPr>
      <w:r w:rsidRPr="00C80C4F">
        <w:rPr>
          <w:sz w:val="16"/>
          <w:szCs w:val="16"/>
        </w:rPr>
        <w:t>                                      </w:t>
      </w:r>
      <w:r w:rsidRPr="00C80C4F">
        <w:rPr>
          <w:sz w:val="16"/>
          <w:szCs w:val="16"/>
          <w:highlight w:val="yellow"/>
        </w:rPr>
        <w:t>Remote Query From: FRESNO VA MEDICAL CE</w:t>
      </w:r>
      <w:r w:rsidRPr="00C80C4F">
        <w:rPr>
          <w:sz w:val="16"/>
          <w:szCs w:val="16"/>
        </w:rPr>
        <w:t xml:space="preserve">   </w:t>
      </w:r>
    </w:p>
    <w:p w14:paraId="39BD71D6" w14:textId="77777777" w:rsidR="00666244" w:rsidRPr="00C80C4F" w:rsidRDefault="00666244" w:rsidP="007D3974">
      <w:pPr>
        <w:spacing w:after="0" w:line="240" w:lineRule="auto"/>
        <w:ind w:left="1080"/>
        <w:rPr>
          <w:sz w:val="24"/>
          <w:szCs w:val="24"/>
        </w:rPr>
      </w:pPr>
    </w:p>
    <w:p w14:paraId="794E2C22" w14:textId="38244FE6" w:rsidR="00D72571" w:rsidRPr="00C80C4F" w:rsidRDefault="001A29AE" w:rsidP="001A29AE">
      <w:pPr>
        <w:spacing w:after="0" w:line="240" w:lineRule="auto"/>
        <w:rPr>
          <w:sz w:val="16"/>
          <w:szCs w:val="16"/>
        </w:rPr>
      </w:pPr>
      <w:r>
        <w:rPr>
          <w:sz w:val="24"/>
          <w:szCs w:val="24"/>
        </w:rPr>
        <w:t>Example</w:t>
      </w:r>
      <w:r w:rsidR="00666244" w:rsidRPr="00C80C4F">
        <w:rPr>
          <w:sz w:val="24"/>
          <w:szCs w:val="24"/>
        </w:rPr>
        <w:t>:</w:t>
      </w:r>
      <w:r w:rsidR="00D72571" w:rsidRPr="00C80C4F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="00D72571" w:rsidRPr="00C80C4F">
        <w:rPr>
          <w:sz w:val="24"/>
          <w:szCs w:val="24"/>
        </w:rPr>
        <w:t>hows ID populates in Insurance column and City populates in ID column.</w:t>
      </w:r>
    </w:p>
    <w:p w14:paraId="732871CD" w14:textId="77777777" w:rsidR="007D3974" w:rsidRPr="00C80C4F" w:rsidRDefault="007D3974" w:rsidP="007D3974">
      <w:pPr>
        <w:autoSpaceDE w:val="0"/>
        <w:autoSpaceDN w:val="0"/>
        <w:spacing w:after="0"/>
        <w:ind w:left="360"/>
        <w:rPr>
          <w:sz w:val="16"/>
          <w:szCs w:val="16"/>
          <w:u w:val="single"/>
        </w:rPr>
      </w:pPr>
      <w:r w:rsidRPr="00C80C4F">
        <w:rPr>
          <w:b/>
          <w:bCs/>
          <w:sz w:val="16"/>
          <w:szCs w:val="16"/>
          <w:u w:val="single"/>
        </w:rPr>
        <w:t>Complete Buffer</w:t>
      </w:r>
      <w:r w:rsidRPr="00C80C4F">
        <w:rPr>
          <w:sz w:val="16"/>
          <w:szCs w:val="16"/>
          <w:u w:val="single"/>
        </w:rPr>
        <w:t xml:space="preserve">               Oct 11, 2016@13:30:24          Page:  262 of 1048 </w:t>
      </w:r>
    </w:p>
    <w:p w14:paraId="71A2CD2A" w14:textId="77777777" w:rsidR="007D3974" w:rsidRPr="00C80C4F" w:rsidRDefault="007D3974" w:rsidP="007D3974">
      <w:pPr>
        <w:autoSpaceDE w:val="0"/>
        <w:autoSpaceDN w:val="0"/>
        <w:spacing w:after="0"/>
        <w:ind w:left="360"/>
        <w:rPr>
          <w:sz w:val="16"/>
          <w:szCs w:val="16"/>
        </w:rPr>
      </w:pPr>
      <w:r w:rsidRPr="00C80C4F">
        <w:rPr>
          <w:sz w:val="16"/>
          <w:szCs w:val="16"/>
        </w:rPr>
        <w:t>Sorted by: Patient Name</w:t>
      </w:r>
    </w:p>
    <w:p w14:paraId="0DA5C2AA" w14:textId="77777777" w:rsidR="007D3974" w:rsidRPr="00C80C4F" w:rsidRDefault="007D3974" w:rsidP="007D3974">
      <w:pPr>
        <w:autoSpaceDE w:val="0"/>
        <w:autoSpaceDN w:val="0"/>
        <w:spacing w:after="0"/>
        <w:ind w:left="360"/>
        <w:rPr>
          <w:sz w:val="16"/>
          <w:szCs w:val="16"/>
          <w:u w:val="single"/>
        </w:rPr>
      </w:pPr>
      <w:r w:rsidRPr="00C80C4F">
        <w:rPr>
          <w:sz w:val="16"/>
          <w:szCs w:val="16"/>
          <w:u w:val="single"/>
        </w:rPr>
        <w:t xml:space="preserve">+    Patient Name              Insurance Company </w:t>
      </w:r>
      <w:proofErr w:type="spellStart"/>
      <w:r w:rsidRPr="00C80C4F">
        <w:rPr>
          <w:sz w:val="16"/>
          <w:szCs w:val="16"/>
          <w:u w:val="single"/>
        </w:rPr>
        <w:t>Subscr</w:t>
      </w:r>
      <w:proofErr w:type="spellEnd"/>
      <w:r w:rsidRPr="00C80C4F">
        <w:rPr>
          <w:sz w:val="16"/>
          <w:szCs w:val="16"/>
          <w:u w:val="single"/>
        </w:rPr>
        <w:t xml:space="preserve"> Id     S Entered   </w:t>
      </w:r>
      <w:proofErr w:type="spellStart"/>
      <w:r w:rsidRPr="00C80C4F">
        <w:rPr>
          <w:sz w:val="16"/>
          <w:szCs w:val="16"/>
          <w:u w:val="single"/>
        </w:rPr>
        <w:t>iIEYH</w:t>
      </w:r>
      <w:proofErr w:type="spellEnd"/>
    </w:p>
    <w:p w14:paraId="2B29B7B8" w14:textId="77777777" w:rsidR="007D3974" w:rsidRPr="00C80C4F" w:rsidRDefault="007D3974" w:rsidP="007D3974">
      <w:pPr>
        <w:autoSpaceDE w:val="0"/>
        <w:autoSpaceDN w:val="0"/>
        <w:spacing w:after="0"/>
        <w:ind w:left="360"/>
        <w:rPr>
          <w:sz w:val="16"/>
          <w:szCs w:val="16"/>
        </w:rPr>
      </w:pPr>
      <w:r w:rsidRPr="00C80C4F">
        <w:rPr>
          <w:sz w:val="16"/>
          <w:szCs w:val="16"/>
        </w:rPr>
        <w:t>3928+IB</w:t>
      </w:r>
      <w:proofErr w:type="gramStart"/>
      <w:r w:rsidRPr="00C80C4F">
        <w:rPr>
          <w:sz w:val="16"/>
          <w:szCs w:val="16"/>
        </w:rPr>
        <w:t>,PATIENT</w:t>
      </w:r>
      <w:proofErr w:type="gramEnd"/>
      <w:r w:rsidRPr="00C80C4F">
        <w:rPr>
          <w:sz w:val="16"/>
          <w:szCs w:val="16"/>
        </w:rPr>
        <w:t xml:space="preserve"> ONE       1111 MEDICARE (WNR)    111111111A    E 09/07/16       </w:t>
      </w:r>
    </w:p>
    <w:p w14:paraId="7A79DE04" w14:textId="77777777" w:rsidR="007D3974" w:rsidRPr="00C80C4F" w:rsidRDefault="007D3974" w:rsidP="007D3974">
      <w:pPr>
        <w:autoSpaceDE w:val="0"/>
        <w:autoSpaceDN w:val="0"/>
        <w:spacing w:after="0"/>
        <w:ind w:left="360"/>
        <w:rPr>
          <w:sz w:val="16"/>
          <w:szCs w:val="16"/>
        </w:rPr>
      </w:pPr>
      <w:r w:rsidRPr="00C80C4F">
        <w:rPr>
          <w:sz w:val="16"/>
          <w:szCs w:val="16"/>
        </w:rPr>
        <w:t>3929+IB</w:t>
      </w:r>
      <w:proofErr w:type="gramStart"/>
      <w:r w:rsidRPr="00C80C4F">
        <w:rPr>
          <w:sz w:val="16"/>
          <w:szCs w:val="16"/>
        </w:rPr>
        <w:t>,PATIENT</w:t>
      </w:r>
      <w:proofErr w:type="gramEnd"/>
      <w:r w:rsidRPr="00C80C4F">
        <w:rPr>
          <w:sz w:val="16"/>
          <w:szCs w:val="16"/>
        </w:rPr>
        <w:t xml:space="preserve"> ONE       1111 MEDICARE (WNR)    111111111A    R 09/07/16       </w:t>
      </w:r>
    </w:p>
    <w:p w14:paraId="304726EE" w14:textId="77777777" w:rsidR="007D3974" w:rsidRPr="00C80C4F" w:rsidRDefault="007D3974" w:rsidP="007D3974">
      <w:pPr>
        <w:autoSpaceDE w:val="0"/>
        <w:autoSpaceDN w:val="0"/>
        <w:spacing w:after="0"/>
        <w:ind w:left="360"/>
        <w:rPr>
          <w:sz w:val="16"/>
          <w:szCs w:val="16"/>
        </w:rPr>
      </w:pPr>
      <w:r w:rsidRPr="00C80C4F">
        <w:rPr>
          <w:sz w:val="16"/>
          <w:szCs w:val="16"/>
        </w:rPr>
        <w:t>3930 IB</w:t>
      </w:r>
      <w:proofErr w:type="gramStart"/>
      <w:r w:rsidRPr="00C80C4F">
        <w:rPr>
          <w:sz w:val="16"/>
          <w:szCs w:val="16"/>
        </w:rPr>
        <w:t>,PATIENT</w:t>
      </w:r>
      <w:proofErr w:type="gramEnd"/>
      <w:r w:rsidRPr="00C80C4F">
        <w:rPr>
          <w:sz w:val="16"/>
          <w:szCs w:val="16"/>
        </w:rPr>
        <w:t xml:space="preserve"> ONE       1111 </w:t>
      </w:r>
      <w:r w:rsidRPr="00C80C4F">
        <w:rPr>
          <w:sz w:val="16"/>
          <w:szCs w:val="16"/>
          <w:highlight w:val="yellow"/>
        </w:rPr>
        <w:t>111111111         DALLAS</w:t>
      </w:r>
      <w:r w:rsidRPr="00C80C4F">
        <w:rPr>
          <w:sz w:val="16"/>
          <w:szCs w:val="16"/>
        </w:rPr>
        <w:t xml:space="preserve">        I 09/07/16       </w:t>
      </w:r>
    </w:p>
    <w:p w14:paraId="34AD4C75" w14:textId="77777777" w:rsidR="007D3974" w:rsidRPr="00C80C4F" w:rsidRDefault="007D3974" w:rsidP="007D3974">
      <w:pPr>
        <w:autoSpaceDE w:val="0"/>
        <w:autoSpaceDN w:val="0"/>
        <w:spacing w:after="0"/>
        <w:ind w:left="360"/>
        <w:rPr>
          <w:sz w:val="16"/>
          <w:szCs w:val="16"/>
        </w:rPr>
      </w:pPr>
      <w:r w:rsidRPr="00C80C4F">
        <w:rPr>
          <w:sz w:val="16"/>
          <w:szCs w:val="16"/>
        </w:rPr>
        <w:t>3931+IB</w:t>
      </w:r>
      <w:proofErr w:type="gramStart"/>
      <w:r w:rsidRPr="00C80C4F">
        <w:rPr>
          <w:sz w:val="16"/>
          <w:szCs w:val="16"/>
        </w:rPr>
        <w:t>,PATIENT</w:t>
      </w:r>
      <w:proofErr w:type="gramEnd"/>
      <w:r w:rsidRPr="00C80C4F">
        <w:rPr>
          <w:sz w:val="16"/>
          <w:szCs w:val="16"/>
        </w:rPr>
        <w:t xml:space="preserve"> ONE       1111 MEDICARE (WNR)    111111111A    E 09/07/16       </w:t>
      </w:r>
    </w:p>
    <w:p w14:paraId="775AEFBB" w14:textId="77777777" w:rsidR="007D3974" w:rsidRPr="00C80C4F" w:rsidRDefault="007D3974" w:rsidP="007D3974">
      <w:pPr>
        <w:autoSpaceDE w:val="0"/>
        <w:autoSpaceDN w:val="0"/>
        <w:spacing w:after="0"/>
        <w:ind w:left="360"/>
        <w:rPr>
          <w:sz w:val="16"/>
          <w:szCs w:val="16"/>
        </w:rPr>
      </w:pPr>
      <w:r w:rsidRPr="00C80C4F">
        <w:rPr>
          <w:sz w:val="16"/>
          <w:szCs w:val="16"/>
        </w:rPr>
        <w:t>3932+IB</w:t>
      </w:r>
      <w:proofErr w:type="gramStart"/>
      <w:r w:rsidRPr="00C80C4F">
        <w:rPr>
          <w:sz w:val="16"/>
          <w:szCs w:val="16"/>
        </w:rPr>
        <w:t>,PATIENT</w:t>
      </w:r>
      <w:proofErr w:type="gramEnd"/>
      <w:r w:rsidRPr="00C80C4F">
        <w:rPr>
          <w:sz w:val="16"/>
          <w:szCs w:val="16"/>
        </w:rPr>
        <w:t xml:space="preserve"> ONE       1111 MEDICARE (WNR)    111111111A    R 09/07/16       </w:t>
      </w:r>
    </w:p>
    <w:p w14:paraId="76ABC0DB" w14:textId="77777777" w:rsidR="007D3974" w:rsidRPr="00C80C4F" w:rsidRDefault="007D3974" w:rsidP="007D3974">
      <w:pPr>
        <w:autoSpaceDE w:val="0"/>
        <w:autoSpaceDN w:val="0"/>
        <w:spacing w:after="0"/>
        <w:ind w:left="360"/>
        <w:rPr>
          <w:sz w:val="16"/>
          <w:szCs w:val="16"/>
        </w:rPr>
      </w:pPr>
      <w:r w:rsidRPr="00C80C4F">
        <w:rPr>
          <w:sz w:val="16"/>
          <w:szCs w:val="16"/>
        </w:rPr>
        <w:t>3933 IB</w:t>
      </w:r>
      <w:proofErr w:type="gramStart"/>
      <w:r w:rsidRPr="00C80C4F">
        <w:rPr>
          <w:sz w:val="16"/>
          <w:szCs w:val="16"/>
        </w:rPr>
        <w:t>,PATIENT</w:t>
      </w:r>
      <w:proofErr w:type="gramEnd"/>
      <w:r w:rsidRPr="00C80C4F">
        <w:rPr>
          <w:sz w:val="16"/>
          <w:szCs w:val="16"/>
        </w:rPr>
        <w:t xml:space="preserve"> ONE       1111 </w:t>
      </w:r>
      <w:r w:rsidRPr="00C80C4F">
        <w:rPr>
          <w:sz w:val="16"/>
          <w:szCs w:val="16"/>
          <w:highlight w:val="yellow"/>
        </w:rPr>
        <w:t>111111111A        HOUSTON</w:t>
      </w:r>
      <w:r w:rsidRPr="00C80C4F">
        <w:rPr>
          <w:sz w:val="16"/>
          <w:szCs w:val="16"/>
        </w:rPr>
        <w:t xml:space="preserve">       I 09/07/16       </w:t>
      </w:r>
    </w:p>
    <w:p w14:paraId="36128F5D" w14:textId="77777777" w:rsidR="007D3974" w:rsidRPr="00C80C4F" w:rsidRDefault="007D3974" w:rsidP="007D3974">
      <w:pPr>
        <w:autoSpaceDE w:val="0"/>
        <w:autoSpaceDN w:val="0"/>
        <w:spacing w:after="0"/>
        <w:ind w:left="360"/>
        <w:rPr>
          <w:sz w:val="16"/>
          <w:szCs w:val="16"/>
        </w:rPr>
      </w:pPr>
      <w:r w:rsidRPr="00C80C4F">
        <w:rPr>
          <w:sz w:val="16"/>
          <w:szCs w:val="16"/>
        </w:rPr>
        <w:t>3934 IB</w:t>
      </w:r>
      <w:proofErr w:type="gramStart"/>
      <w:r w:rsidRPr="00C80C4F">
        <w:rPr>
          <w:sz w:val="16"/>
          <w:szCs w:val="16"/>
        </w:rPr>
        <w:t>,PATIENT</w:t>
      </w:r>
      <w:proofErr w:type="gramEnd"/>
      <w:r w:rsidRPr="00C80C4F">
        <w:rPr>
          <w:sz w:val="16"/>
          <w:szCs w:val="16"/>
        </w:rPr>
        <w:t xml:space="preserve"> ONE       1111 MEDICARE PART D   111111111     I 09/07/16       </w:t>
      </w:r>
    </w:p>
    <w:p w14:paraId="0112BBBB" w14:textId="77777777" w:rsidR="007D3974" w:rsidRPr="00C80C4F" w:rsidRDefault="007D3974" w:rsidP="007D3974">
      <w:pPr>
        <w:autoSpaceDE w:val="0"/>
        <w:autoSpaceDN w:val="0"/>
        <w:spacing w:after="0"/>
        <w:ind w:left="360"/>
        <w:rPr>
          <w:sz w:val="16"/>
          <w:szCs w:val="16"/>
        </w:rPr>
      </w:pPr>
      <w:r w:rsidRPr="00C80C4F">
        <w:rPr>
          <w:sz w:val="16"/>
          <w:szCs w:val="16"/>
        </w:rPr>
        <w:t>3935 IB</w:t>
      </w:r>
      <w:proofErr w:type="gramStart"/>
      <w:r w:rsidRPr="00C80C4F">
        <w:rPr>
          <w:sz w:val="16"/>
          <w:szCs w:val="16"/>
        </w:rPr>
        <w:t>,PATIENT</w:t>
      </w:r>
      <w:proofErr w:type="gramEnd"/>
      <w:r w:rsidRPr="00C80C4F">
        <w:rPr>
          <w:sz w:val="16"/>
          <w:szCs w:val="16"/>
        </w:rPr>
        <w:t xml:space="preserve"> ONE       1111 MEDICARE (WNR)    111111111A    E 09/07/16       </w:t>
      </w:r>
    </w:p>
    <w:p w14:paraId="4700202B" w14:textId="1AA2DF28" w:rsidR="00D72571" w:rsidRPr="00C80C4F" w:rsidRDefault="00D72571" w:rsidP="007D3974">
      <w:pPr>
        <w:pStyle w:val="ListParagraph"/>
        <w:spacing w:after="0" w:line="240" w:lineRule="auto"/>
        <w:ind w:left="1440"/>
      </w:pPr>
    </w:p>
    <w:p w14:paraId="6ADEE95C" w14:textId="77777777" w:rsidR="00D72571" w:rsidRPr="00C80C4F" w:rsidRDefault="00D72571" w:rsidP="00D72571">
      <w:pPr>
        <w:pStyle w:val="ListParagraph"/>
        <w:ind w:left="1440"/>
      </w:pPr>
    </w:p>
    <w:p w14:paraId="7300E236" w14:textId="203155F3" w:rsidR="00B81ED4" w:rsidRPr="00C80C4F" w:rsidRDefault="00B81ED4" w:rsidP="00B81ED4">
      <w:pPr>
        <w:pStyle w:val="Heading1"/>
        <w:rPr>
          <w:rFonts w:asciiTheme="minorHAnsi" w:hAnsiTheme="minorHAnsi" w:cs="Arial"/>
        </w:rPr>
      </w:pPr>
      <w:r w:rsidRPr="00C80C4F">
        <w:rPr>
          <w:rFonts w:asciiTheme="minorHAnsi" w:hAnsiTheme="minorHAnsi" w:cs="Arial"/>
        </w:rPr>
        <w:lastRenderedPageBreak/>
        <w:t xml:space="preserve">Detailed Listing of </w:t>
      </w:r>
      <w:r w:rsidR="003D15ED" w:rsidRPr="00C80C4F">
        <w:rPr>
          <w:rFonts w:asciiTheme="minorHAnsi" w:hAnsiTheme="minorHAnsi" w:cs="Arial"/>
        </w:rPr>
        <w:t>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0C4F" w14:paraId="7300E23D" w14:textId="66512FD7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14:paraId="7300E23B" w14:textId="77777777" w:rsidR="002407DA" w:rsidRPr="00C80C4F" w:rsidRDefault="002407DA" w:rsidP="00C514E2">
            <w:pPr>
              <w:pStyle w:val="TableHeading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14:paraId="7300E23C" w14:textId="77777777" w:rsidR="002407DA" w:rsidRPr="00C80C4F" w:rsidRDefault="002407DA" w:rsidP="00C514E2">
            <w:pPr>
              <w:pStyle w:val="TableHeading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7EFF341A" w14:textId="77777777" w:rsidR="002407DA" w:rsidRPr="00C80C4F" w:rsidRDefault="002407DA" w:rsidP="00C514E2">
            <w:pPr>
              <w:pStyle w:val="TableHeading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External Dependency</w:t>
            </w:r>
          </w:p>
          <w:p w14:paraId="4061EF5B" w14:textId="77777777" w:rsidR="002407DA" w:rsidRPr="00C80C4F" w:rsidRDefault="002407DA" w:rsidP="00C514E2">
            <w:pPr>
              <w:pStyle w:val="TableHeading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(Y/N)</w:t>
            </w:r>
          </w:p>
          <w:p w14:paraId="53A549BC" w14:textId="0A9CDE1D" w:rsidR="002407DA" w:rsidRPr="00C80C4F" w:rsidRDefault="002407DA" w:rsidP="00C514E2">
            <w:pPr>
              <w:pStyle w:val="TableHeading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If Y, provide organization and description</w:t>
            </w:r>
          </w:p>
        </w:tc>
      </w:tr>
      <w:tr w:rsidR="002407DA" w:rsidRPr="00C80C4F" w14:paraId="7300E240" w14:textId="070A8A1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300E23E" w14:textId="234AF0DB" w:rsidR="002407DA" w:rsidRPr="00C80C4F" w:rsidRDefault="003C742E" w:rsidP="00C514E2">
            <w:pPr>
              <w:pStyle w:val="TableText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USIN-1</w:t>
            </w:r>
            <w:r w:rsidR="002407DA" w:rsidRPr="00C80C4F">
              <w:rPr>
                <w:rFonts w:asciiTheme="minorHAnsi" w:hAnsiTheme="minorHAnsi"/>
              </w:rPr>
              <w:t>.01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300E23F" w14:textId="03677C2F" w:rsidR="002407DA" w:rsidRPr="00C80C4F" w:rsidRDefault="00B02634" w:rsidP="00C514E2">
            <w:pPr>
              <w:pStyle w:val="TableText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 xml:space="preserve">New patient resisters at VAMC C and active (by definition above) insurance is automatically imported </w:t>
            </w:r>
          </w:p>
        </w:tc>
        <w:tc>
          <w:tcPr>
            <w:tcW w:w="2250" w:type="dxa"/>
          </w:tcPr>
          <w:p w14:paraId="3A605133" w14:textId="77777777" w:rsidR="002407DA" w:rsidRPr="00C80C4F" w:rsidRDefault="002407DA" w:rsidP="00C514E2">
            <w:pPr>
              <w:pStyle w:val="TableText"/>
              <w:rPr>
                <w:rFonts w:asciiTheme="minorHAnsi" w:hAnsiTheme="minorHAnsi"/>
              </w:rPr>
            </w:pPr>
          </w:p>
        </w:tc>
      </w:tr>
      <w:tr w:rsidR="00B02634" w:rsidRPr="00C80C4F" w14:paraId="35BF2E0E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30D8F597" w14:textId="4DC7B2D8" w:rsidR="00B02634" w:rsidRPr="00C80C4F" w:rsidRDefault="006066F4" w:rsidP="00C514E2">
            <w:pPr>
              <w:pStyle w:val="TableText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USIN-1</w:t>
            </w:r>
            <w:r>
              <w:rPr>
                <w:rFonts w:asciiTheme="minorHAnsi" w:hAnsiTheme="minorHAnsi"/>
              </w:rPr>
              <w:t>.02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0E527F85" w14:textId="24370737" w:rsidR="00B02634" w:rsidRPr="00C80C4F" w:rsidRDefault="00666244" w:rsidP="00890D58">
            <w:pPr>
              <w:pStyle w:val="TableText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 xml:space="preserve">New patient registers at VAMC C &amp; </w:t>
            </w:r>
            <w:r w:rsidR="00B02634" w:rsidRPr="00C80C4F">
              <w:rPr>
                <w:rFonts w:asciiTheme="minorHAnsi" w:hAnsiTheme="minorHAnsi"/>
              </w:rPr>
              <w:t>buffer entries made by this process are marked with Source of Information (</w:t>
            </w:r>
            <w:r w:rsidR="00890D58">
              <w:rPr>
                <w:rFonts w:asciiTheme="minorHAnsi" w:hAnsiTheme="minorHAnsi"/>
              </w:rPr>
              <w:t>INSPT</w:t>
            </w:r>
            <w:r w:rsidR="00B02634" w:rsidRPr="00C80C4F">
              <w:rPr>
                <w:rFonts w:asciiTheme="minorHAnsi" w:hAnsiTheme="minorHAnsi"/>
              </w:rPr>
              <w:t>)</w:t>
            </w:r>
          </w:p>
        </w:tc>
        <w:tc>
          <w:tcPr>
            <w:tcW w:w="2250" w:type="dxa"/>
          </w:tcPr>
          <w:p w14:paraId="0DF2C6BE" w14:textId="77777777" w:rsidR="00B02634" w:rsidRPr="00C80C4F" w:rsidRDefault="00B02634" w:rsidP="00C514E2">
            <w:pPr>
              <w:pStyle w:val="TableText"/>
              <w:rPr>
                <w:rFonts w:asciiTheme="minorHAnsi" w:hAnsiTheme="minorHAnsi"/>
              </w:rPr>
            </w:pPr>
          </w:p>
        </w:tc>
      </w:tr>
      <w:tr w:rsidR="00B02634" w:rsidRPr="00C80C4F" w14:paraId="79AEFE70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4D722C62" w14:textId="3CF1F2C5" w:rsidR="00B02634" w:rsidRPr="00C80C4F" w:rsidRDefault="006066F4" w:rsidP="00C514E2">
            <w:pPr>
              <w:pStyle w:val="TableText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USIN-1</w:t>
            </w:r>
            <w:r>
              <w:rPr>
                <w:rFonts w:asciiTheme="minorHAnsi" w:hAnsiTheme="minorHAnsi"/>
              </w:rPr>
              <w:t>.03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301D837E" w14:textId="0FF18E10" w:rsidR="00B02634" w:rsidRPr="00C80C4F" w:rsidRDefault="00B02634" w:rsidP="00C514E2">
            <w:pPr>
              <w:pStyle w:val="TableText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New patient registers at VAMC C with active policies and NO duplicates are made</w:t>
            </w:r>
            <w:r w:rsidR="00666244" w:rsidRPr="00C80C4F">
              <w:rPr>
                <w:rFonts w:asciiTheme="minorHAnsi" w:hAnsiTheme="minorHAnsi"/>
              </w:rPr>
              <w:t xml:space="preserve"> (especially Medicare)</w:t>
            </w:r>
          </w:p>
        </w:tc>
        <w:tc>
          <w:tcPr>
            <w:tcW w:w="2250" w:type="dxa"/>
          </w:tcPr>
          <w:p w14:paraId="774A5515" w14:textId="77777777" w:rsidR="00B02634" w:rsidRPr="00C80C4F" w:rsidRDefault="00B02634" w:rsidP="00C514E2">
            <w:pPr>
              <w:pStyle w:val="TableText"/>
              <w:rPr>
                <w:rFonts w:asciiTheme="minorHAnsi" w:hAnsiTheme="minorHAnsi"/>
              </w:rPr>
            </w:pPr>
          </w:p>
        </w:tc>
      </w:tr>
      <w:tr w:rsidR="00B02634" w:rsidRPr="00C80C4F" w14:paraId="0FCD5729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0213CC07" w14:textId="7D14AE9F" w:rsidR="00B02634" w:rsidRPr="00C80C4F" w:rsidRDefault="006066F4" w:rsidP="00C514E2">
            <w:pPr>
              <w:pStyle w:val="TableText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USIN-1</w:t>
            </w:r>
            <w:r>
              <w:rPr>
                <w:rFonts w:asciiTheme="minorHAnsi" w:hAnsiTheme="minorHAnsi"/>
              </w:rPr>
              <w:t>.04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4C86D38D" w14:textId="073F701A" w:rsidR="00B02634" w:rsidRPr="00C80C4F" w:rsidRDefault="00666244" w:rsidP="00666244">
            <w:pPr>
              <w:pStyle w:val="TableText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Insurance person can manually trigger Remote Insur</w:t>
            </w:r>
            <w:r w:rsidR="00890D58">
              <w:rPr>
                <w:rFonts w:asciiTheme="minorHAnsi" w:hAnsiTheme="minorHAnsi"/>
              </w:rPr>
              <w:t>ance Query at VAMC C and active</w:t>
            </w:r>
            <w:r w:rsidRPr="00C80C4F">
              <w:rPr>
                <w:rFonts w:asciiTheme="minorHAnsi" w:hAnsiTheme="minorHAnsi"/>
              </w:rPr>
              <w:t xml:space="preserve"> (by definition</w:t>
            </w:r>
            <w:r w:rsidR="00890D58">
              <w:rPr>
                <w:rFonts w:asciiTheme="minorHAnsi" w:hAnsiTheme="minorHAnsi"/>
              </w:rPr>
              <w:t xml:space="preserve"> above</w:t>
            </w:r>
            <w:r w:rsidRPr="00C80C4F">
              <w:rPr>
                <w:rFonts w:asciiTheme="minorHAnsi" w:hAnsiTheme="minorHAnsi"/>
              </w:rPr>
              <w:t>) insurance is automatically imported</w:t>
            </w:r>
          </w:p>
        </w:tc>
        <w:tc>
          <w:tcPr>
            <w:tcW w:w="2250" w:type="dxa"/>
          </w:tcPr>
          <w:p w14:paraId="6B6EAC1A" w14:textId="77777777" w:rsidR="00B02634" w:rsidRPr="00C80C4F" w:rsidRDefault="00B02634" w:rsidP="00C514E2">
            <w:pPr>
              <w:pStyle w:val="TableText"/>
              <w:rPr>
                <w:rFonts w:asciiTheme="minorHAnsi" w:hAnsiTheme="minorHAnsi"/>
              </w:rPr>
            </w:pPr>
          </w:p>
        </w:tc>
      </w:tr>
      <w:tr w:rsidR="00666244" w:rsidRPr="00C80C4F" w14:paraId="5D032AB4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285A9072" w14:textId="24E9FA24" w:rsidR="00666244" w:rsidRPr="00C80C4F" w:rsidRDefault="006066F4" w:rsidP="00C514E2">
            <w:pPr>
              <w:pStyle w:val="TableText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USIN-1</w:t>
            </w:r>
            <w:r>
              <w:rPr>
                <w:rFonts w:asciiTheme="minorHAnsi" w:hAnsiTheme="minorHAnsi"/>
              </w:rPr>
              <w:t>.05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35641F2F" w14:textId="7E06EEBD" w:rsidR="00666244" w:rsidRPr="00C80C4F" w:rsidRDefault="00666244" w:rsidP="00890D58">
            <w:pPr>
              <w:pStyle w:val="TableText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Insurance person can manually trigger Remote Insurance Query at VAMC C buffer entries made by this process are marked with Source of Information (</w:t>
            </w:r>
            <w:r w:rsidR="00890D58">
              <w:rPr>
                <w:rFonts w:asciiTheme="minorHAnsi" w:hAnsiTheme="minorHAnsi"/>
              </w:rPr>
              <w:t>INSPT</w:t>
            </w:r>
            <w:r w:rsidRPr="00C80C4F">
              <w:rPr>
                <w:rFonts w:asciiTheme="minorHAnsi" w:hAnsiTheme="minorHAnsi"/>
              </w:rPr>
              <w:t>)</w:t>
            </w:r>
          </w:p>
        </w:tc>
        <w:tc>
          <w:tcPr>
            <w:tcW w:w="2250" w:type="dxa"/>
          </w:tcPr>
          <w:p w14:paraId="5D0D29A3" w14:textId="77777777" w:rsidR="00666244" w:rsidRPr="00C80C4F" w:rsidRDefault="00666244" w:rsidP="00C514E2">
            <w:pPr>
              <w:pStyle w:val="TableText"/>
              <w:rPr>
                <w:rFonts w:asciiTheme="minorHAnsi" w:hAnsiTheme="minorHAnsi"/>
              </w:rPr>
            </w:pPr>
          </w:p>
        </w:tc>
      </w:tr>
      <w:tr w:rsidR="00666244" w:rsidRPr="00C80C4F" w14:paraId="0278C709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38BE32D5" w14:textId="6CEAE4B1" w:rsidR="00666244" w:rsidRPr="00C80C4F" w:rsidRDefault="006066F4" w:rsidP="00C514E2">
            <w:pPr>
              <w:pStyle w:val="TableText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USIN-1</w:t>
            </w:r>
            <w:r>
              <w:rPr>
                <w:rFonts w:asciiTheme="minorHAnsi" w:hAnsiTheme="minorHAnsi"/>
              </w:rPr>
              <w:t>.06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3B0F3F0" w14:textId="56D8B116" w:rsidR="00666244" w:rsidRPr="00C80C4F" w:rsidRDefault="00666244" w:rsidP="00666244">
            <w:pPr>
              <w:pStyle w:val="TableText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Insurance person can manually trigger Remote Insurance Query at VAMC C and with active policies and NO duplicates are made (especially Medicare)</w:t>
            </w:r>
          </w:p>
        </w:tc>
        <w:tc>
          <w:tcPr>
            <w:tcW w:w="2250" w:type="dxa"/>
          </w:tcPr>
          <w:p w14:paraId="668B20DE" w14:textId="77777777" w:rsidR="00666244" w:rsidRPr="00C80C4F" w:rsidRDefault="00666244" w:rsidP="00C514E2">
            <w:pPr>
              <w:pStyle w:val="TableText"/>
              <w:rPr>
                <w:rFonts w:asciiTheme="minorHAnsi" w:hAnsiTheme="minorHAnsi"/>
              </w:rPr>
            </w:pPr>
          </w:p>
        </w:tc>
      </w:tr>
      <w:tr w:rsidR="00666244" w:rsidRPr="00C80C4F" w14:paraId="214D4000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17FCC70" w14:textId="5BCC55AC" w:rsidR="00666244" w:rsidRPr="00C80C4F" w:rsidRDefault="006066F4" w:rsidP="00C514E2">
            <w:pPr>
              <w:pStyle w:val="TableText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USIN-1</w:t>
            </w:r>
            <w:r>
              <w:rPr>
                <w:rFonts w:asciiTheme="minorHAnsi" w:hAnsiTheme="minorHAnsi"/>
              </w:rPr>
              <w:t>.07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4ED2C951" w14:textId="7B46105B" w:rsidR="00666244" w:rsidRPr="00C80C4F" w:rsidRDefault="00666244" w:rsidP="00666244">
            <w:pPr>
              <w:pStyle w:val="TableText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 xml:space="preserve">New patient resisters at VAMC C and in-active (by definition above) insurance is not automatically imported </w:t>
            </w:r>
          </w:p>
        </w:tc>
        <w:tc>
          <w:tcPr>
            <w:tcW w:w="2250" w:type="dxa"/>
          </w:tcPr>
          <w:p w14:paraId="0782002C" w14:textId="77777777" w:rsidR="00666244" w:rsidRPr="00C80C4F" w:rsidRDefault="00666244" w:rsidP="00C514E2">
            <w:pPr>
              <w:pStyle w:val="TableText"/>
              <w:rPr>
                <w:rFonts w:asciiTheme="minorHAnsi" w:hAnsiTheme="minorHAnsi"/>
              </w:rPr>
            </w:pPr>
          </w:p>
        </w:tc>
      </w:tr>
      <w:tr w:rsidR="00666244" w:rsidRPr="00C80C4F" w14:paraId="4BB98553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4B42AB72" w14:textId="23687796" w:rsidR="00666244" w:rsidRPr="00C80C4F" w:rsidRDefault="006066F4" w:rsidP="00C514E2">
            <w:pPr>
              <w:pStyle w:val="TableText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USIN-1</w:t>
            </w:r>
            <w:r>
              <w:rPr>
                <w:rFonts w:asciiTheme="minorHAnsi" w:hAnsiTheme="minorHAnsi"/>
              </w:rPr>
              <w:t>.08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57B81FC9" w14:textId="6B01C0D8" w:rsidR="00666244" w:rsidRPr="00C80C4F" w:rsidRDefault="00666244" w:rsidP="00666244">
            <w:pPr>
              <w:pStyle w:val="TableText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Insurance person can manually trigger Remote Insurance Query at VAMC C and in- active  (by definition</w:t>
            </w:r>
            <w:r w:rsidR="00890D58">
              <w:rPr>
                <w:rFonts w:asciiTheme="minorHAnsi" w:hAnsiTheme="minorHAnsi"/>
              </w:rPr>
              <w:t xml:space="preserve"> above</w:t>
            </w:r>
            <w:r w:rsidRPr="00C80C4F">
              <w:rPr>
                <w:rFonts w:asciiTheme="minorHAnsi" w:hAnsiTheme="minorHAnsi"/>
              </w:rPr>
              <w:t>) insurance is not automatically imported</w:t>
            </w:r>
          </w:p>
        </w:tc>
        <w:tc>
          <w:tcPr>
            <w:tcW w:w="2250" w:type="dxa"/>
          </w:tcPr>
          <w:p w14:paraId="4DA84706" w14:textId="77777777" w:rsidR="00666244" w:rsidRPr="00C80C4F" w:rsidRDefault="00666244" w:rsidP="00C514E2">
            <w:pPr>
              <w:pStyle w:val="TableText"/>
              <w:rPr>
                <w:rFonts w:asciiTheme="minorHAnsi" w:hAnsiTheme="minorHAnsi"/>
              </w:rPr>
            </w:pPr>
          </w:p>
        </w:tc>
      </w:tr>
    </w:tbl>
    <w:p w14:paraId="3490C5D1" w14:textId="2B5195C3" w:rsidR="00C74FCC" w:rsidRPr="006066F4" w:rsidRDefault="00C74FCC" w:rsidP="008F7700">
      <w:pPr>
        <w:pStyle w:val="Heading1"/>
        <w:rPr>
          <w:rFonts w:asciiTheme="minorHAnsi" w:hAnsiTheme="minorHAnsi"/>
          <w:sz w:val="22"/>
          <w:szCs w:val="22"/>
        </w:rPr>
      </w:pPr>
      <w:r w:rsidRPr="006066F4">
        <w:rPr>
          <w:rFonts w:asciiTheme="minorHAnsi" w:hAnsiTheme="minorHAnsi"/>
          <w:sz w:val="22"/>
          <w:szCs w:val="22"/>
        </w:rPr>
        <w:t>Tester Notes:</w:t>
      </w:r>
    </w:p>
    <w:p w14:paraId="562211F0" w14:textId="1A21C908" w:rsidR="00C74FCC" w:rsidRPr="006066F4" w:rsidRDefault="00666244" w:rsidP="00666244">
      <w:pPr>
        <w:pStyle w:val="BodyText"/>
        <w:numPr>
          <w:ilvl w:val="0"/>
          <w:numId w:val="12"/>
        </w:numPr>
        <w:rPr>
          <w:rFonts w:asciiTheme="minorHAnsi" w:hAnsiTheme="minorHAnsi"/>
          <w:sz w:val="22"/>
          <w:szCs w:val="22"/>
          <w:lang w:eastAsia="en-US"/>
        </w:rPr>
      </w:pPr>
      <w:r w:rsidRPr="006066F4">
        <w:rPr>
          <w:rFonts w:asciiTheme="minorHAnsi" w:hAnsiTheme="minorHAnsi"/>
          <w:sz w:val="22"/>
          <w:szCs w:val="22"/>
          <w:lang w:eastAsia="en-US"/>
        </w:rPr>
        <w:t>Must have two databases available due to sharing information from A to B.</w:t>
      </w:r>
    </w:p>
    <w:p w14:paraId="06E8556C" w14:textId="3E611F40" w:rsidR="00666244" w:rsidRPr="006066F4" w:rsidRDefault="005256BA" w:rsidP="00666244">
      <w:pPr>
        <w:pStyle w:val="BodyText"/>
        <w:numPr>
          <w:ilvl w:val="0"/>
          <w:numId w:val="12"/>
        </w:numPr>
        <w:rPr>
          <w:rFonts w:asciiTheme="minorHAnsi" w:hAnsiTheme="minorHAnsi"/>
          <w:sz w:val="22"/>
          <w:szCs w:val="22"/>
          <w:lang w:eastAsia="en-US"/>
        </w:rPr>
      </w:pPr>
      <w:bookmarkStart w:id="0" w:name="_GoBack"/>
      <w:bookmarkEnd w:id="0"/>
      <w:r w:rsidRPr="006066F4">
        <w:rPr>
          <w:rFonts w:asciiTheme="minorHAnsi" w:hAnsiTheme="minorHAnsi"/>
          <w:sz w:val="22"/>
          <w:szCs w:val="22"/>
          <w:lang w:eastAsia="en-US"/>
        </w:rPr>
        <w:t>Cannot</w:t>
      </w:r>
      <w:r w:rsidR="00666244" w:rsidRPr="006066F4">
        <w:rPr>
          <w:rFonts w:asciiTheme="minorHAnsi" w:hAnsiTheme="minorHAnsi"/>
          <w:sz w:val="22"/>
          <w:szCs w:val="22"/>
          <w:lang w:eastAsia="en-US"/>
        </w:rPr>
        <w:t xml:space="preserve"> be tested in facility MIRROR accounts (accounts not connected to MPI)</w:t>
      </w:r>
      <w:r w:rsidR="00E17B55">
        <w:rPr>
          <w:rFonts w:asciiTheme="minorHAnsi" w:hAnsiTheme="minorHAnsi"/>
          <w:sz w:val="22"/>
          <w:szCs w:val="22"/>
          <w:lang w:eastAsia="en-US"/>
        </w:rPr>
        <w:t>.</w:t>
      </w:r>
    </w:p>
    <w:p w14:paraId="43FF0B8F" w14:textId="43A1F252" w:rsidR="00666244" w:rsidRPr="006066F4" w:rsidRDefault="00C80C4F" w:rsidP="00666244">
      <w:pPr>
        <w:pStyle w:val="BodyText"/>
        <w:numPr>
          <w:ilvl w:val="0"/>
          <w:numId w:val="12"/>
        </w:numPr>
        <w:rPr>
          <w:rFonts w:asciiTheme="minorHAnsi" w:hAnsiTheme="minorHAnsi"/>
          <w:sz w:val="22"/>
          <w:szCs w:val="22"/>
          <w:lang w:eastAsia="en-US"/>
        </w:rPr>
      </w:pPr>
      <w:r w:rsidRPr="006066F4">
        <w:rPr>
          <w:rFonts w:asciiTheme="minorHAnsi" w:hAnsiTheme="minorHAnsi"/>
          <w:sz w:val="22"/>
          <w:szCs w:val="22"/>
          <w:lang w:eastAsia="en-US"/>
        </w:rPr>
        <w:t>Must find Patient(s) who have been seen at multiple facilities with the same insurance added at more than one facility so can test NOT importing duplicates</w:t>
      </w:r>
      <w:r w:rsidR="00E17B55">
        <w:rPr>
          <w:rFonts w:asciiTheme="minorHAnsi" w:hAnsiTheme="minorHAnsi"/>
          <w:sz w:val="22"/>
          <w:szCs w:val="22"/>
          <w:lang w:eastAsia="en-US"/>
        </w:rPr>
        <w:t>.</w:t>
      </w:r>
    </w:p>
    <w:p w14:paraId="6A73DAA3" w14:textId="36D9FF05" w:rsidR="00C80C4F" w:rsidRPr="006066F4" w:rsidRDefault="00C80C4F" w:rsidP="00666244">
      <w:pPr>
        <w:pStyle w:val="BodyText"/>
        <w:numPr>
          <w:ilvl w:val="0"/>
          <w:numId w:val="12"/>
        </w:numPr>
        <w:rPr>
          <w:rFonts w:asciiTheme="minorHAnsi" w:hAnsiTheme="minorHAnsi"/>
          <w:sz w:val="22"/>
          <w:szCs w:val="22"/>
          <w:lang w:eastAsia="en-US"/>
        </w:rPr>
      </w:pPr>
      <w:r w:rsidRPr="006066F4">
        <w:rPr>
          <w:rFonts w:asciiTheme="minorHAnsi" w:hAnsiTheme="minorHAnsi"/>
          <w:sz w:val="22"/>
          <w:szCs w:val="22"/>
          <w:lang w:eastAsia="en-US"/>
        </w:rPr>
        <w:t>Must find or create Patient(s) who can be loaded as “new” to a facility to test import rules</w:t>
      </w:r>
      <w:r w:rsidR="00E17B55">
        <w:rPr>
          <w:rFonts w:asciiTheme="minorHAnsi" w:hAnsiTheme="minorHAnsi"/>
          <w:sz w:val="22"/>
          <w:szCs w:val="22"/>
          <w:lang w:eastAsia="en-US"/>
        </w:rPr>
        <w:t>.</w:t>
      </w:r>
    </w:p>
    <w:p w14:paraId="2BF4681D" w14:textId="5A4AE10C" w:rsidR="00BD1D34" w:rsidRPr="006066F4" w:rsidRDefault="00B81ED4" w:rsidP="00051DB8">
      <w:pPr>
        <w:pStyle w:val="Heading1"/>
        <w:rPr>
          <w:rFonts w:asciiTheme="minorHAnsi" w:hAnsiTheme="minorHAnsi"/>
          <w:sz w:val="22"/>
          <w:szCs w:val="22"/>
        </w:rPr>
      </w:pPr>
      <w:r w:rsidRPr="006066F4">
        <w:rPr>
          <w:rFonts w:asciiTheme="minorHAnsi" w:hAnsiTheme="minorHAnsi"/>
          <w:sz w:val="22"/>
          <w:szCs w:val="22"/>
        </w:rPr>
        <w:t>Constraints</w:t>
      </w:r>
    </w:p>
    <w:p w14:paraId="534044F7" w14:textId="5B9FF068" w:rsidR="00C80C4F" w:rsidRPr="006066F4" w:rsidRDefault="00E17B55" w:rsidP="00C80C4F">
      <w:pPr>
        <w:pStyle w:val="BodyText"/>
        <w:numPr>
          <w:ilvl w:val="0"/>
          <w:numId w:val="13"/>
        </w:numPr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  <w:lang w:eastAsia="en-US"/>
        </w:rPr>
        <w:t>This user story is dependent on US194.</w:t>
      </w:r>
    </w:p>
    <w:p w14:paraId="4B09C052" w14:textId="5023DD7C" w:rsidR="005907D1" w:rsidRPr="00C80C4F" w:rsidRDefault="005907D1" w:rsidP="005907D1">
      <w:pPr>
        <w:pStyle w:val="BodyText"/>
        <w:rPr>
          <w:rFonts w:asciiTheme="minorHAnsi" w:hAnsiTheme="minorHAnsi"/>
          <w:b/>
          <w:lang w:eastAsia="en-US"/>
        </w:rPr>
      </w:pPr>
      <w:r w:rsidRPr="00C80C4F">
        <w:rPr>
          <w:rFonts w:asciiTheme="minorHAnsi" w:hAnsiTheme="minorHAnsi"/>
          <w:b/>
          <w:lang w:eastAsia="en-US"/>
        </w:rPr>
        <w:t>Risks</w:t>
      </w:r>
    </w:p>
    <w:p w14:paraId="6B20C72E" w14:textId="0C4CA62C" w:rsidR="00CB6E94" w:rsidRPr="00C80C4F" w:rsidRDefault="00C80C4F" w:rsidP="00C80C4F">
      <w:pPr>
        <w:pStyle w:val="ListParagraph"/>
        <w:numPr>
          <w:ilvl w:val="0"/>
          <w:numId w:val="15"/>
        </w:numPr>
        <w:spacing w:before="200" w:line="240" w:lineRule="auto"/>
      </w:pPr>
      <w:r w:rsidRPr="00C80C4F">
        <w:t>May not obtain enough test data during the IOC testing period; longer testing period is required</w:t>
      </w:r>
    </w:p>
    <w:p w14:paraId="3AFDE1F0" w14:textId="77777777" w:rsidR="006D565F" w:rsidRPr="006066F4" w:rsidRDefault="006D565F" w:rsidP="006D565F">
      <w:pPr>
        <w:pStyle w:val="Heading1"/>
        <w:rPr>
          <w:rFonts w:asciiTheme="minorHAnsi" w:hAnsiTheme="minorHAnsi"/>
          <w:sz w:val="22"/>
          <w:szCs w:val="22"/>
        </w:rPr>
      </w:pPr>
      <w:r w:rsidRPr="006066F4">
        <w:rPr>
          <w:rFonts w:asciiTheme="minorHAnsi" w:hAnsiTheme="minorHAnsi"/>
          <w:sz w:val="22"/>
          <w:szCs w:val="22"/>
        </w:rPr>
        <w:t xml:space="preserve">Assumptions </w:t>
      </w:r>
    </w:p>
    <w:p w14:paraId="6DB8FA62" w14:textId="177A30A7" w:rsidR="006D565F" w:rsidRPr="00C80C4F" w:rsidRDefault="00E17B55" w:rsidP="001C0C4D">
      <w:pPr>
        <w:pStyle w:val="BodyText"/>
        <w:numPr>
          <w:ilvl w:val="0"/>
          <w:numId w:val="15"/>
        </w:numPr>
      </w:pPr>
      <w:r>
        <w:t>N/A</w:t>
      </w:r>
    </w:p>
    <w:p w14:paraId="7300E250" w14:textId="77777777" w:rsidR="00051DB8" w:rsidRPr="00C80C4F" w:rsidRDefault="00051DB8" w:rsidP="00051DB8">
      <w:pPr>
        <w:pStyle w:val="Heading1"/>
        <w:rPr>
          <w:rFonts w:asciiTheme="minorHAnsi" w:hAnsiTheme="minorHAnsi"/>
        </w:rPr>
      </w:pPr>
      <w:r w:rsidRPr="00C80C4F">
        <w:rPr>
          <w:rFonts w:asciiTheme="minorHAnsi" w:hAnsiTheme="minorHAnsi"/>
        </w:rPr>
        <w:lastRenderedPageBreak/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0C4F" w14:paraId="7300E253" w14:textId="77777777" w:rsidTr="00C514E2">
        <w:tc>
          <w:tcPr>
            <w:tcW w:w="9468" w:type="dxa"/>
          </w:tcPr>
          <w:p w14:paraId="7300E252" w14:textId="43E87F29" w:rsidR="00051DB8" w:rsidRPr="00C80C4F" w:rsidRDefault="00051DB8" w:rsidP="00C514E2">
            <w:pPr>
              <w:pStyle w:val="BodyText"/>
              <w:rPr>
                <w:rFonts w:asciiTheme="minorHAnsi" w:hAnsiTheme="minorHAnsi"/>
              </w:rPr>
            </w:pPr>
          </w:p>
        </w:tc>
      </w:tr>
    </w:tbl>
    <w:p w14:paraId="589224E7" w14:textId="77777777" w:rsidR="006F762D" w:rsidRPr="00C80C4F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C80C4F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0C4F" w14:paraId="4EFC7705" w14:textId="77777777" w:rsidTr="00F86E4C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9E992A" w14:textId="77777777" w:rsidR="006F762D" w:rsidRPr="00C80C4F" w:rsidRDefault="006F762D" w:rsidP="00F86E4C">
            <w:pPr>
              <w:pStyle w:val="TableHeading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66EC00" w14:textId="77777777" w:rsidR="006F762D" w:rsidRPr="00C80C4F" w:rsidRDefault="006F762D" w:rsidP="00F86E4C">
            <w:pPr>
              <w:pStyle w:val="TableHeading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788CB4" w14:textId="77777777" w:rsidR="006F762D" w:rsidRPr="00C80C4F" w:rsidRDefault="006F762D" w:rsidP="00F86E4C">
            <w:pPr>
              <w:pStyle w:val="TableHeading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BA7A8F" w14:textId="77777777" w:rsidR="006F762D" w:rsidRPr="00C80C4F" w:rsidRDefault="006F762D" w:rsidP="00F86E4C">
            <w:pPr>
              <w:pStyle w:val="TableHeading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Author</w:t>
            </w:r>
          </w:p>
        </w:tc>
      </w:tr>
      <w:tr w:rsidR="006F762D" w:rsidRPr="00C80C4F" w14:paraId="16196880" w14:textId="77777777" w:rsidTr="00F86E4C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E810" w14:textId="68A1383F" w:rsidR="006F762D" w:rsidRPr="00C80C4F" w:rsidRDefault="005907D1" w:rsidP="00F86E4C">
            <w:pPr>
              <w:pStyle w:val="TableText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10/11/2016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136" w14:textId="77777777" w:rsidR="006F762D" w:rsidRPr="00C80C4F" w:rsidRDefault="006F762D" w:rsidP="00F86E4C">
            <w:pPr>
              <w:pStyle w:val="TableText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AE75" w14:textId="77777777" w:rsidR="006F762D" w:rsidRPr="00C80C4F" w:rsidRDefault="006F762D" w:rsidP="00F86E4C">
            <w:pPr>
              <w:pStyle w:val="TableText"/>
              <w:rPr>
                <w:rFonts w:asciiTheme="minorHAnsi" w:hAnsiTheme="minorHAnsi"/>
              </w:rPr>
            </w:pPr>
            <w:r w:rsidRPr="00C80C4F">
              <w:rPr>
                <w:rFonts w:asciiTheme="minorHAnsi" w:hAnsiTheme="minorHAnsi"/>
              </w:rPr>
              <w:t>Original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C766" w14:textId="30909FAE" w:rsidR="006F762D" w:rsidRPr="00C80C4F" w:rsidRDefault="002A03A0" w:rsidP="00F86E4C">
            <w:pPr>
              <w:pStyle w:val="TableText"/>
              <w:rPr>
                <w:rFonts w:asciiTheme="minorHAnsi" w:hAnsiTheme="minorHAnsi"/>
              </w:rPr>
            </w:pPr>
            <w:proofErr w:type="spellStart"/>
            <w:r w:rsidRPr="00C80C4F">
              <w:rPr>
                <w:rFonts w:asciiTheme="minorHAnsi" w:hAnsiTheme="minorHAnsi"/>
              </w:rPr>
              <w:t>eInsurance</w:t>
            </w:r>
            <w:proofErr w:type="spellEnd"/>
          </w:p>
        </w:tc>
      </w:tr>
      <w:tr w:rsidR="00DB3DE0" w:rsidRPr="00C80C4F" w14:paraId="77EE9BB1" w14:textId="77777777" w:rsidTr="00F86E4C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8F06" w14:textId="17D7BE47" w:rsidR="00DB3DE0" w:rsidRPr="00C80C4F" w:rsidRDefault="00DB3DE0" w:rsidP="00F86E4C">
            <w:pPr>
              <w:pStyle w:val="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10/14/2016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EB663" w14:textId="739807D3" w:rsidR="00DB3DE0" w:rsidRPr="00C80C4F" w:rsidRDefault="00DB3DE0" w:rsidP="00F86E4C">
            <w:pPr>
              <w:pStyle w:val="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V0.02 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F2AC" w14:textId="4E2AD58E" w:rsidR="00DB3DE0" w:rsidRPr="00C80C4F" w:rsidRDefault="00DB3DE0" w:rsidP="00F86E4C">
            <w:pPr>
              <w:pStyle w:val="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Added note about registration software owners.  Will report back more information as found.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569F5" w14:textId="23646695" w:rsidR="00DB3DE0" w:rsidRPr="00C80C4F" w:rsidRDefault="00DB3DE0" w:rsidP="00F86E4C">
            <w:pPr>
              <w:pStyle w:val="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Weymouth</w:t>
            </w:r>
          </w:p>
        </w:tc>
      </w:tr>
      <w:tr w:rsidR="001C0C4D" w:rsidRPr="00C80C4F" w14:paraId="697FE14F" w14:textId="77777777" w:rsidTr="00F86E4C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6D70" w14:textId="69F38271" w:rsidR="001C0C4D" w:rsidRDefault="001C0C4D" w:rsidP="00F86E4C">
            <w:pPr>
              <w:pStyle w:val="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2/21/2017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42F2" w14:textId="3DE014B9" w:rsidR="001C0C4D" w:rsidRDefault="001C0C4D" w:rsidP="00F86E4C">
            <w:pPr>
              <w:pStyle w:val="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0EE9" w14:textId="1D68A0D0" w:rsidR="001C0C4D" w:rsidRDefault="001C0C4D" w:rsidP="001C0C4D">
            <w:pPr>
              <w:pStyle w:val="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Revise to submit for user story approval.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E80C" w14:textId="5887D7B8" w:rsidR="001C0C4D" w:rsidRDefault="001C0C4D" w:rsidP="00F86E4C">
            <w:pPr>
              <w:pStyle w:val="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Fawcett</w:t>
            </w:r>
          </w:p>
        </w:tc>
      </w:tr>
    </w:tbl>
    <w:p w14:paraId="7300E255" w14:textId="663E0732" w:rsidR="00051DB8" w:rsidRPr="00C80C4F" w:rsidRDefault="00051DB8" w:rsidP="00051DB8">
      <w:pPr>
        <w:spacing w:before="200" w:line="240" w:lineRule="auto"/>
        <w:rPr>
          <w:sz w:val="24"/>
        </w:rPr>
      </w:pPr>
    </w:p>
    <w:sectPr w:rsidR="00051DB8" w:rsidRPr="00C80C4F" w:rsidSect="005D7A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FBC0F1" w14:textId="77777777" w:rsidR="007321CE" w:rsidRDefault="007321CE" w:rsidP="00B81ED4">
      <w:pPr>
        <w:spacing w:after="0" w:line="240" w:lineRule="auto"/>
      </w:pPr>
      <w:r>
        <w:separator/>
      </w:r>
    </w:p>
  </w:endnote>
  <w:endnote w:type="continuationSeparator" w:id="0">
    <w:p w14:paraId="6EED7292" w14:textId="77777777" w:rsidR="007321CE" w:rsidRDefault="007321CE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7FF1C" w14:textId="77777777" w:rsidR="00BB06DB" w:rsidRDefault="00BB06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DelRangeStart w:id="2" w:author="Author"/>
  <w:sdt>
    <w:sdtPr>
      <w:id w:val="-492721967"/>
      <w:docPartObj>
        <w:docPartGallery w:val="Page Numbers (Bottom of Page)"/>
        <w:docPartUnique/>
      </w:docPartObj>
    </w:sdtPr>
    <w:sdtEndPr/>
    <w:sdtContent>
      <w:customXmlDelRangeEnd w:id="2"/>
      <w:customXmlDelRangeStart w:id="3" w:author="Author"/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customXmlDelRangeEnd w:id="3"/>
          <w:p w14:paraId="55647AD7" w14:textId="0673A94D" w:rsidR="00F86E4C" w:rsidRPr="002407DA" w:rsidDel="00BB06DB" w:rsidRDefault="00F86E4C">
            <w:pPr>
              <w:pStyle w:val="Footer"/>
              <w:jc w:val="center"/>
              <w:rPr>
                <w:del w:id="4" w:author="Author"/>
              </w:rPr>
            </w:pPr>
            <w:del w:id="5" w:author="Author">
              <w:r w:rsidRPr="002407DA" w:rsidDel="00BB06DB">
                <w:delText xml:space="preserve">Page </w:delText>
              </w:r>
              <w:r w:rsidRPr="002407DA" w:rsidDel="00BB06DB">
                <w:rPr>
                  <w:bCs/>
                  <w:sz w:val="24"/>
                  <w:szCs w:val="24"/>
                </w:rPr>
                <w:fldChar w:fldCharType="begin"/>
              </w:r>
              <w:r w:rsidRPr="002407DA" w:rsidDel="00BB06DB">
                <w:rPr>
                  <w:bCs/>
                </w:rPr>
                <w:delInstrText xml:space="preserve"> PAGE </w:delInstrText>
              </w:r>
              <w:r w:rsidRPr="002407DA" w:rsidDel="00BB06DB">
                <w:rPr>
                  <w:bCs/>
                  <w:sz w:val="24"/>
                  <w:szCs w:val="24"/>
                </w:rPr>
                <w:fldChar w:fldCharType="separate"/>
              </w:r>
              <w:r w:rsidR="00BB06DB" w:rsidDel="00BB06DB">
                <w:rPr>
                  <w:bCs/>
                  <w:noProof/>
                </w:rPr>
                <w:delText>5</w:delText>
              </w:r>
              <w:r w:rsidRPr="002407DA" w:rsidDel="00BB06DB">
                <w:rPr>
                  <w:bCs/>
                  <w:sz w:val="24"/>
                  <w:szCs w:val="24"/>
                </w:rPr>
                <w:fldChar w:fldCharType="end"/>
              </w:r>
              <w:r w:rsidRPr="002407DA" w:rsidDel="00BB06DB">
                <w:delText xml:space="preserve"> of </w:delText>
              </w:r>
              <w:r w:rsidRPr="002407DA" w:rsidDel="00BB06DB">
                <w:rPr>
                  <w:bCs/>
                  <w:sz w:val="24"/>
                  <w:szCs w:val="24"/>
                </w:rPr>
                <w:fldChar w:fldCharType="begin"/>
              </w:r>
              <w:r w:rsidRPr="002407DA" w:rsidDel="00BB06DB">
                <w:rPr>
                  <w:bCs/>
                </w:rPr>
                <w:delInstrText xml:space="preserve"> NUMPAGES  </w:delInstrText>
              </w:r>
              <w:r w:rsidRPr="002407DA" w:rsidDel="00BB06DB">
                <w:rPr>
                  <w:bCs/>
                  <w:sz w:val="24"/>
                  <w:szCs w:val="24"/>
                </w:rPr>
                <w:fldChar w:fldCharType="separate"/>
              </w:r>
              <w:r w:rsidR="00BB06DB" w:rsidDel="00BB06DB">
                <w:rPr>
                  <w:bCs/>
                  <w:noProof/>
                </w:rPr>
                <w:delText>6</w:delText>
              </w:r>
              <w:r w:rsidRPr="002407DA" w:rsidDel="00BB06DB">
                <w:rPr>
                  <w:bCs/>
                  <w:sz w:val="24"/>
                  <w:szCs w:val="24"/>
                </w:rPr>
                <w:fldChar w:fldCharType="end"/>
              </w:r>
            </w:del>
          </w:p>
          <w:customXmlDelRangeStart w:id="6" w:author="Author"/>
        </w:sdtContent>
      </w:sdt>
      <w:customXmlDelRangeEnd w:id="6"/>
      <w:customXmlDelRangeStart w:id="7" w:author="Author"/>
    </w:sdtContent>
  </w:sdt>
  <w:customXmlDelRangeEnd w:id="7"/>
  <w:p w14:paraId="4292578D" w14:textId="77777777" w:rsidR="00F86E4C" w:rsidRDefault="00F86E4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41D71" w14:textId="77777777" w:rsidR="00BB06DB" w:rsidRDefault="00BB06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24F4C" w14:textId="77777777" w:rsidR="007321CE" w:rsidRDefault="007321CE" w:rsidP="00B81ED4">
      <w:pPr>
        <w:spacing w:after="0" w:line="240" w:lineRule="auto"/>
      </w:pPr>
      <w:r>
        <w:separator/>
      </w:r>
    </w:p>
  </w:footnote>
  <w:footnote w:type="continuationSeparator" w:id="0">
    <w:p w14:paraId="0C3214FD" w14:textId="77777777" w:rsidR="007321CE" w:rsidRDefault="007321CE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9A42D" w14:textId="77777777" w:rsidR="00BB06DB" w:rsidRDefault="00BB06D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254FBFE2" w:rsidR="00F86E4C" w:rsidRPr="00C8320A" w:rsidRDefault="003C742E">
    <w:pPr>
      <w:pStyle w:val="Header"/>
      <w:rPr>
        <w:rFonts w:ascii="Times New Roman" w:hAnsi="Times New Roman" w:cs="Times New Roman"/>
        <w:sz w:val="20"/>
      </w:rPr>
    </w:pPr>
    <w:del w:id="1" w:author="Author">
      <w:r w:rsidRPr="00C8320A" w:rsidDel="00BB06DB">
        <w:rPr>
          <w:rFonts w:ascii="Times New Roman" w:hAnsi="Times New Roman" w:cs="Times New Roman"/>
          <w:sz w:val="20"/>
        </w:rPr>
        <w:delText>User Story: U</w:delText>
      </w:r>
      <w:r w:rsidR="00E71DFF" w:rsidDel="00BB06DB">
        <w:rPr>
          <w:rFonts w:ascii="Times New Roman" w:hAnsi="Times New Roman" w:cs="Times New Roman"/>
          <w:sz w:val="20"/>
        </w:rPr>
        <w:delText>SIN-</w:delText>
      </w:r>
      <w:r w:rsidR="00AF037B" w:rsidDel="00BB06DB">
        <w:rPr>
          <w:rFonts w:ascii="Times New Roman" w:hAnsi="Times New Roman" w:cs="Times New Roman"/>
          <w:sz w:val="20"/>
        </w:rPr>
        <w:delText>7</w:delText>
      </w:r>
      <w:r w:rsidR="005907D1" w:rsidDel="00BB06DB">
        <w:rPr>
          <w:rFonts w:ascii="Times New Roman" w:hAnsi="Times New Roman" w:cs="Times New Roman"/>
          <w:sz w:val="20"/>
        </w:rPr>
        <w:delText>1</w:delText>
      </w:r>
      <w:r w:rsidR="00AF037B" w:rsidDel="00BB06DB">
        <w:rPr>
          <w:rFonts w:ascii="Times New Roman" w:hAnsi="Times New Roman" w:cs="Times New Roman"/>
          <w:sz w:val="20"/>
        </w:rPr>
        <w:delText xml:space="preserve"> </w:delText>
      </w:r>
      <w:r w:rsidR="00AF037B" w:rsidDel="00BB06DB">
        <w:delText>Prevent Duplicates during Insurance Import</w:delText>
      </w:r>
      <w:r w:rsidR="002A03A0" w:rsidDel="00BB06DB">
        <w:delText xml:space="preserve"> </w:delText>
      </w:r>
      <w:r w:rsidR="00D2621E" w:rsidDel="00BB06DB">
        <w:delText>v1.0</w:delText>
      </w:r>
    </w:del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6F988A" w14:textId="77777777" w:rsidR="00BB06DB" w:rsidRDefault="00BB06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FFC"/>
    <w:multiLevelType w:val="hybridMultilevel"/>
    <w:tmpl w:val="CD304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00C8A"/>
    <w:multiLevelType w:val="hybridMultilevel"/>
    <w:tmpl w:val="77BCD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813175"/>
    <w:multiLevelType w:val="hybridMultilevel"/>
    <w:tmpl w:val="44A84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579C9"/>
    <w:multiLevelType w:val="hybridMultilevel"/>
    <w:tmpl w:val="C1B0015E"/>
    <w:lvl w:ilvl="0" w:tplc="88546ED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3B55DE"/>
    <w:multiLevelType w:val="hybridMultilevel"/>
    <w:tmpl w:val="C874C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AE28EE"/>
    <w:multiLevelType w:val="hybridMultilevel"/>
    <w:tmpl w:val="BBD0B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483C0C"/>
    <w:multiLevelType w:val="hybridMultilevel"/>
    <w:tmpl w:val="AB72D692"/>
    <w:lvl w:ilvl="0" w:tplc="AA8A0C9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"/>
  </w:num>
  <w:num w:numId="10">
    <w:abstractNumId w:val="12"/>
  </w:num>
  <w:num w:numId="11">
    <w:abstractNumId w:val="6"/>
  </w:num>
  <w:num w:numId="12">
    <w:abstractNumId w:val="3"/>
  </w:num>
  <w:num w:numId="13">
    <w:abstractNumId w:val="0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3246A"/>
    <w:rsid w:val="0003475F"/>
    <w:rsid w:val="00040EB7"/>
    <w:rsid w:val="00043E15"/>
    <w:rsid w:val="000455AE"/>
    <w:rsid w:val="00046F79"/>
    <w:rsid w:val="00051DB8"/>
    <w:rsid w:val="000551C3"/>
    <w:rsid w:val="00065FA0"/>
    <w:rsid w:val="000710F8"/>
    <w:rsid w:val="00074024"/>
    <w:rsid w:val="0007552E"/>
    <w:rsid w:val="00087ACA"/>
    <w:rsid w:val="00090C6C"/>
    <w:rsid w:val="00094936"/>
    <w:rsid w:val="000A3203"/>
    <w:rsid w:val="000B507F"/>
    <w:rsid w:val="000B7003"/>
    <w:rsid w:val="000F1BBE"/>
    <w:rsid w:val="00122200"/>
    <w:rsid w:val="00122BFA"/>
    <w:rsid w:val="00136651"/>
    <w:rsid w:val="00144443"/>
    <w:rsid w:val="00152BDB"/>
    <w:rsid w:val="00154865"/>
    <w:rsid w:val="00162A4D"/>
    <w:rsid w:val="00191DE6"/>
    <w:rsid w:val="001A29AE"/>
    <w:rsid w:val="001B379F"/>
    <w:rsid w:val="001B47A3"/>
    <w:rsid w:val="001C0C4D"/>
    <w:rsid w:val="001C2C56"/>
    <w:rsid w:val="001C7764"/>
    <w:rsid w:val="001D3A76"/>
    <w:rsid w:val="001F36C1"/>
    <w:rsid w:val="001F5110"/>
    <w:rsid w:val="002012C6"/>
    <w:rsid w:val="002073F1"/>
    <w:rsid w:val="00213C69"/>
    <w:rsid w:val="00215DA5"/>
    <w:rsid w:val="00217AB6"/>
    <w:rsid w:val="00223229"/>
    <w:rsid w:val="00237A45"/>
    <w:rsid w:val="002407DA"/>
    <w:rsid w:val="00257F79"/>
    <w:rsid w:val="00263624"/>
    <w:rsid w:val="00264B88"/>
    <w:rsid w:val="00280708"/>
    <w:rsid w:val="00281C50"/>
    <w:rsid w:val="00283C1B"/>
    <w:rsid w:val="00293BAC"/>
    <w:rsid w:val="00296EFC"/>
    <w:rsid w:val="002A03A0"/>
    <w:rsid w:val="002A6F85"/>
    <w:rsid w:val="002B294C"/>
    <w:rsid w:val="002E61D7"/>
    <w:rsid w:val="00317AF6"/>
    <w:rsid w:val="0033331F"/>
    <w:rsid w:val="0033462F"/>
    <w:rsid w:val="00334CFE"/>
    <w:rsid w:val="003409AE"/>
    <w:rsid w:val="00354BF7"/>
    <w:rsid w:val="003558FC"/>
    <w:rsid w:val="0035711A"/>
    <w:rsid w:val="00361074"/>
    <w:rsid w:val="003628E1"/>
    <w:rsid w:val="00364D54"/>
    <w:rsid w:val="00381055"/>
    <w:rsid w:val="003856F8"/>
    <w:rsid w:val="0039553C"/>
    <w:rsid w:val="003966B3"/>
    <w:rsid w:val="003B7B43"/>
    <w:rsid w:val="003C3E0D"/>
    <w:rsid w:val="003C742E"/>
    <w:rsid w:val="003D15ED"/>
    <w:rsid w:val="003D44CB"/>
    <w:rsid w:val="003E2A7D"/>
    <w:rsid w:val="004128D9"/>
    <w:rsid w:val="0041376A"/>
    <w:rsid w:val="00427433"/>
    <w:rsid w:val="004301E3"/>
    <w:rsid w:val="00437F5F"/>
    <w:rsid w:val="004476B5"/>
    <w:rsid w:val="00461978"/>
    <w:rsid w:val="004626D3"/>
    <w:rsid w:val="00463D16"/>
    <w:rsid w:val="0046560F"/>
    <w:rsid w:val="004678F5"/>
    <w:rsid w:val="00470066"/>
    <w:rsid w:val="00491DF8"/>
    <w:rsid w:val="004D197E"/>
    <w:rsid w:val="004E0CC3"/>
    <w:rsid w:val="004E1FC6"/>
    <w:rsid w:val="004E4F95"/>
    <w:rsid w:val="004E594D"/>
    <w:rsid w:val="004E694A"/>
    <w:rsid w:val="00501766"/>
    <w:rsid w:val="005136F1"/>
    <w:rsid w:val="005215E0"/>
    <w:rsid w:val="005256BA"/>
    <w:rsid w:val="00526D9B"/>
    <w:rsid w:val="00542EC7"/>
    <w:rsid w:val="00547FDF"/>
    <w:rsid w:val="00553DD6"/>
    <w:rsid w:val="00555BAC"/>
    <w:rsid w:val="005612AC"/>
    <w:rsid w:val="005708D8"/>
    <w:rsid w:val="00576F4B"/>
    <w:rsid w:val="005907D1"/>
    <w:rsid w:val="005B0C4E"/>
    <w:rsid w:val="005B4FF5"/>
    <w:rsid w:val="005C6DFC"/>
    <w:rsid w:val="005D7AD4"/>
    <w:rsid w:val="005E16E7"/>
    <w:rsid w:val="005E273B"/>
    <w:rsid w:val="005F0D8B"/>
    <w:rsid w:val="005F51CB"/>
    <w:rsid w:val="006066F4"/>
    <w:rsid w:val="00606DE8"/>
    <w:rsid w:val="00611935"/>
    <w:rsid w:val="00625530"/>
    <w:rsid w:val="00631574"/>
    <w:rsid w:val="006366A4"/>
    <w:rsid w:val="006375AB"/>
    <w:rsid w:val="00657BBD"/>
    <w:rsid w:val="00657BE0"/>
    <w:rsid w:val="00661FF7"/>
    <w:rsid w:val="00666244"/>
    <w:rsid w:val="006672DC"/>
    <w:rsid w:val="00667B4B"/>
    <w:rsid w:val="0069692D"/>
    <w:rsid w:val="006A45F1"/>
    <w:rsid w:val="006B1A0E"/>
    <w:rsid w:val="006B7259"/>
    <w:rsid w:val="006C177F"/>
    <w:rsid w:val="006C4AB5"/>
    <w:rsid w:val="006C4E43"/>
    <w:rsid w:val="006D565F"/>
    <w:rsid w:val="006E621C"/>
    <w:rsid w:val="006F762D"/>
    <w:rsid w:val="00703060"/>
    <w:rsid w:val="007077DD"/>
    <w:rsid w:val="00714C6C"/>
    <w:rsid w:val="00722716"/>
    <w:rsid w:val="007321CE"/>
    <w:rsid w:val="00737A4A"/>
    <w:rsid w:val="00740199"/>
    <w:rsid w:val="00753EB7"/>
    <w:rsid w:val="00754B8C"/>
    <w:rsid w:val="0078631D"/>
    <w:rsid w:val="00795B7B"/>
    <w:rsid w:val="007A12E2"/>
    <w:rsid w:val="007C4DCD"/>
    <w:rsid w:val="007D2198"/>
    <w:rsid w:val="007D3974"/>
    <w:rsid w:val="007F2230"/>
    <w:rsid w:val="00810C38"/>
    <w:rsid w:val="00813585"/>
    <w:rsid w:val="00815F3C"/>
    <w:rsid w:val="0083300B"/>
    <w:rsid w:val="00854629"/>
    <w:rsid w:val="00863371"/>
    <w:rsid w:val="008748B5"/>
    <w:rsid w:val="008770A7"/>
    <w:rsid w:val="0088104C"/>
    <w:rsid w:val="00890D58"/>
    <w:rsid w:val="00893E06"/>
    <w:rsid w:val="008940DA"/>
    <w:rsid w:val="00895041"/>
    <w:rsid w:val="0089646E"/>
    <w:rsid w:val="008B28F8"/>
    <w:rsid w:val="008B7AD5"/>
    <w:rsid w:val="008C161C"/>
    <w:rsid w:val="008C2113"/>
    <w:rsid w:val="008C5A4C"/>
    <w:rsid w:val="008C6967"/>
    <w:rsid w:val="008E06C4"/>
    <w:rsid w:val="008E2317"/>
    <w:rsid w:val="008F26A3"/>
    <w:rsid w:val="008F39FD"/>
    <w:rsid w:val="008F7700"/>
    <w:rsid w:val="00902626"/>
    <w:rsid w:val="00913DE6"/>
    <w:rsid w:val="00922D6B"/>
    <w:rsid w:val="00926205"/>
    <w:rsid w:val="00927E35"/>
    <w:rsid w:val="009423E6"/>
    <w:rsid w:val="0094349C"/>
    <w:rsid w:val="009543D3"/>
    <w:rsid w:val="0095744D"/>
    <w:rsid w:val="00972B9A"/>
    <w:rsid w:val="00982E5D"/>
    <w:rsid w:val="009974BE"/>
    <w:rsid w:val="009C173C"/>
    <w:rsid w:val="009F4545"/>
    <w:rsid w:val="009F6C6F"/>
    <w:rsid w:val="009F7269"/>
    <w:rsid w:val="00A0367E"/>
    <w:rsid w:val="00A05D64"/>
    <w:rsid w:val="00A313C2"/>
    <w:rsid w:val="00A32334"/>
    <w:rsid w:val="00A37BEC"/>
    <w:rsid w:val="00A435FB"/>
    <w:rsid w:val="00A446E6"/>
    <w:rsid w:val="00A53D36"/>
    <w:rsid w:val="00A73243"/>
    <w:rsid w:val="00A73A4C"/>
    <w:rsid w:val="00A8337A"/>
    <w:rsid w:val="00A866B3"/>
    <w:rsid w:val="00A93BCB"/>
    <w:rsid w:val="00AA1614"/>
    <w:rsid w:val="00AB3245"/>
    <w:rsid w:val="00AE282A"/>
    <w:rsid w:val="00AE62D7"/>
    <w:rsid w:val="00AF037B"/>
    <w:rsid w:val="00AF28F8"/>
    <w:rsid w:val="00AF35DD"/>
    <w:rsid w:val="00AF62EE"/>
    <w:rsid w:val="00B00D1E"/>
    <w:rsid w:val="00B02634"/>
    <w:rsid w:val="00B03020"/>
    <w:rsid w:val="00B339A8"/>
    <w:rsid w:val="00B62E62"/>
    <w:rsid w:val="00B71851"/>
    <w:rsid w:val="00B721DD"/>
    <w:rsid w:val="00B81ED4"/>
    <w:rsid w:val="00B936F0"/>
    <w:rsid w:val="00B97DAF"/>
    <w:rsid w:val="00BA3803"/>
    <w:rsid w:val="00BB06DB"/>
    <w:rsid w:val="00BB710E"/>
    <w:rsid w:val="00BD1D34"/>
    <w:rsid w:val="00BD6364"/>
    <w:rsid w:val="00BE3344"/>
    <w:rsid w:val="00BE77A5"/>
    <w:rsid w:val="00BF1692"/>
    <w:rsid w:val="00C026BA"/>
    <w:rsid w:val="00C441B6"/>
    <w:rsid w:val="00C46777"/>
    <w:rsid w:val="00C514E2"/>
    <w:rsid w:val="00C539C3"/>
    <w:rsid w:val="00C55FC3"/>
    <w:rsid w:val="00C60E1D"/>
    <w:rsid w:val="00C620AF"/>
    <w:rsid w:val="00C67836"/>
    <w:rsid w:val="00C74FCC"/>
    <w:rsid w:val="00C80C4F"/>
    <w:rsid w:val="00C82D46"/>
    <w:rsid w:val="00C8320A"/>
    <w:rsid w:val="00C9601D"/>
    <w:rsid w:val="00C967D9"/>
    <w:rsid w:val="00CB6E94"/>
    <w:rsid w:val="00CF0D0B"/>
    <w:rsid w:val="00CF5232"/>
    <w:rsid w:val="00D2621E"/>
    <w:rsid w:val="00D33728"/>
    <w:rsid w:val="00D3523B"/>
    <w:rsid w:val="00D50973"/>
    <w:rsid w:val="00D52FE8"/>
    <w:rsid w:val="00D5350F"/>
    <w:rsid w:val="00D72571"/>
    <w:rsid w:val="00D90CA7"/>
    <w:rsid w:val="00D97471"/>
    <w:rsid w:val="00D97C4D"/>
    <w:rsid w:val="00DA4962"/>
    <w:rsid w:val="00DB3DE0"/>
    <w:rsid w:val="00DC46E2"/>
    <w:rsid w:val="00DF294B"/>
    <w:rsid w:val="00E17B55"/>
    <w:rsid w:val="00E42426"/>
    <w:rsid w:val="00E616AE"/>
    <w:rsid w:val="00E71DFF"/>
    <w:rsid w:val="00E74975"/>
    <w:rsid w:val="00E80152"/>
    <w:rsid w:val="00E95A78"/>
    <w:rsid w:val="00EB1DCB"/>
    <w:rsid w:val="00EB70A4"/>
    <w:rsid w:val="00EC3AF8"/>
    <w:rsid w:val="00ED055A"/>
    <w:rsid w:val="00ED2911"/>
    <w:rsid w:val="00EE0AA0"/>
    <w:rsid w:val="00EF1226"/>
    <w:rsid w:val="00EF2A2F"/>
    <w:rsid w:val="00EF4915"/>
    <w:rsid w:val="00F079C4"/>
    <w:rsid w:val="00F12AEE"/>
    <w:rsid w:val="00F1640C"/>
    <w:rsid w:val="00F24CCA"/>
    <w:rsid w:val="00F26931"/>
    <w:rsid w:val="00F374D5"/>
    <w:rsid w:val="00F37969"/>
    <w:rsid w:val="00F40B2D"/>
    <w:rsid w:val="00F41AF2"/>
    <w:rsid w:val="00F4247B"/>
    <w:rsid w:val="00F72FCD"/>
    <w:rsid w:val="00F737C5"/>
    <w:rsid w:val="00F809B1"/>
    <w:rsid w:val="00F86E4C"/>
    <w:rsid w:val="00F91066"/>
    <w:rsid w:val="00F92F3D"/>
    <w:rsid w:val="00FA3DB7"/>
    <w:rsid w:val="00FB48DE"/>
    <w:rsid w:val="00FC1B48"/>
    <w:rsid w:val="00FC4AEF"/>
    <w:rsid w:val="00FF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801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01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01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01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015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801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01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01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01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01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E83EF-88C3-4235-81B3-129C58767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1835</Words>
  <Characters>10465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2017-05-25T10:57:00Z</dcterms:created>
  <dcterms:modified xsi:type="dcterms:W3CDTF">2017-05-25T10:57:00Z</dcterms:modified>
</cp:coreProperties>
</file>